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 xml:space="preserve">Allow for the effectiveness of individual schemes to be </w:t>
      </w:r>
      <w:proofErr w:type="gramStart"/>
      <w:r w:rsidRPr="00AF141B">
        <w:rPr>
          <w:rFonts w:cs="Arial"/>
          <w:szCs w:val="24"/>
        </w:rPr>
        <w:t>evaluated;</w:t>
      </w:r>
      <w:proofErr w:type="gramEnd"/>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 xml:space="preserve">Allow for local authorities to reflect on the appropriateness and effectiveness of engineering approaches and consider lessons learnt in designing future </w:t>
      </w:r>
      <w:proofErr w:type="gramStart"/>
      <w:r w:rsidRPr="00AF141B">
        <w:rPr>
          <w:rFonts w:cs="Arial"/>
          <w:szCs w:val="24"/>
        </w:rPr>
        <w:t>schemes;</w:t>
      </w:r>
      <w:proofErr w:type="gramEnd"/>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 xml:space="preserve">Provide the Welsh Government with information to inform the grant appraisal process for future </w:t>
      </w:r>
      <w:proofErr w:type="gramStart"/>
      <w:r w:rsidRPr="00AF141B">
        <w:rPr>
          <w:rFonts w:cs="Arial"/>
          <w:szCs w:val="24"/>
        </w:rPr>
        <w:t>years;</w:t>
      </w:r>
      <w:proofErr w:type="gramEnd"/>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w:t>
      </w:r>
      <w:proofErr w:type="gramStart"/>
      <w:r w:rsidRPr="00AF141B">
        <w:rPr>
          <w:rFonts w:cs="Arial"/>
          <w:szCs w:val="24"/>
        </w:rPr>
        <w:t>peer to peer</w:t>
      </w:r>
      <w:proofErr w:type="gramEnd"/>
      <w:r w:rsidRPr="00AF141B">
        <w:rPr>
          <w:rFonts w:cs="Arial"/>
          <w:szCs w:val="24"/>
        </w:rPr>
        <w:t xml:space="preserve">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A record of what was </w:t>
      </w:r>
      <w:proofErr w:type="gramStart"/>
      <w:r w:rsidRPr="006F2A70">
        <w:rPr>
          <w:rFonts w:ascii="Arial" w:hAnsi="Arial" w:cs="Arial"/>
          <w:sz w:val="24"/>
          <w:szCs w:val="24"/>
        </w:rPr>
        <w:t>delivered</w:t>
      </w:r>
      <w:proofErr w:type="gramEnd"/>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proofErr w:type="gramStart"/>
      <w:r w:rsidRPr="006F2A70">
        <w:rPr>
          <w:rFonts w:ascii="Arial" w:hAnsi="Arial" w:cs="Arial"/>
          <w:sz w:val="24"/>
          <w:szCs w:val="24"/>
        </w:rPr>
        <w:t>eg</w:t>
      </w:r>
      <w:proofErr w:type="spellEnd"/>
      <w:proofErr w:type="gram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Explanation of how these changes affected the </w:t>
      </w:r>
      <w:proofErr w:type="gramStart"/>
      <w:r w:rsidRPr="006F2A70">
        <w:rPr>
          <w:rFonts w:ascii="Arial" w:hAnsi="Arial" w:cs="Arial"/>
          <w:sz w:val="24"/>
          <w:szCs w:val="24"/>
        </w:rPr>
        <w:t>scheme</w:t>
      </w:r>
      <w:proofErr w:type="gramEnd"/>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 xml:space="preserve">The Framework put in place an </w:t>
      </w:r>
      <w:proofErr w:type="gramStart"/>
      <w:r w:rsidRPr="002E19CA">
        <w:rPr>
          <w:rFonts w:cs="Arial"/>
          <w:szCs w:val="24"/>
        </w:rPr>
        <w:t>outcome based</w:t>
      </w:r>
      <w:proofErr w:type="gramEnd"/>
      <w:r w:rsidRPr="002E19CA">
        <w:rPr>
          <w:rFonts w:cs="Arial"/>
          <w:szCs w:val="24"/>
        </w:rPr>
        <w:t xml:space="preserve">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w:t>
      </w:r>
      <w:proofErr w:type="gramStart"/>
      <w:r w:rsidR="00C5689B" w:rsidRPr="00F53AA9">
        <w:rPr>
          <w:rFonts w:cs="Arial"/>
          <w:szCs w:val="24"/>
        </w:rPr>
        <w:t>first year</w:t>
      </w:r>
      <w:proofErr w:type="gramEnd"/>
      <w:r w:rsidR="00C5689B" w:rsidRPr="00F53AA9">
        <w:rPr>
          <w:rFonts w:cs="Arial"/>
          <w:szCs w:val="24"/>
        </w:rPr>
        <w:t xml:space="preserve">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73D13AF1" w:rsidR="00FA687E" w:rsidRPr="00B274A9" w:rsidRDefault="005C6036"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3CCF208B" w:rsidR="00FA687E" w:rsidRPr="00B274A9" w:rsidRDefault="005C6036" w:rsidP="00D53E07">
            <w:pPr>
              <w:widowControl w:val="0"/>
              <w:rPr>
                <w:rFonts w:ascii="Arial" w:hAnsi="Arial" w:cs="Arial"/>
                <w:sz w:val="24"/>
                <w:szCs w:val="24"/>
              </w:rPr>
            </w:pPr>
            <w:r>
              <w:rPr>
                <w:rFonts w:ascii="Arial" w:hAnsi="Arial" w:cs="Arial"/>
                <w:sz w:val="24"/>
                <w:szCs w:val="24"/>
              </w:rPr>
              <w:t>N/A</w:t>
            </w: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1204B09" w:rsidR="00FA687E" w:rsidRPr="00B274A9" w:rsidRDefault="005C6036" w:rsidP="00D53E07">
            <w:pPr>
              <w:widowControl w:val="0"/>
              <w:rPr>
                <w:rFonts w:ascii="Arial" w:hAnsi="Arial" w:cs="Arial"/>
                <w:sz w:val="24"/>
                <w:szCs w:val="24"/>
              </w:rPr>
            </w:pPr>
            <w:r>
              <w:rPr>
                <w:rFonts w:ascii="Arial" w:hAnsi="Arial" w:cs="Arial"/>
                <w:sz w:val="24"/>
                <w:szCs w:val="24"/>
              </w:rPr>
              <w:t>N/A</w:t>
            </w: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EEB909A" w:rsidR="005B1E07" w:rsidRPr="00B274A9" w:rsidRDefault="005C6036" w:rsidP="00D53E07">
            <w:pPr>
              <w:widowControl w:val="0"/>
              <w:rPr>
                <w:rFonts w:ascii="Arial" w:hAnsi="Arial" w:cs="Arial"/>
                <w:sz w:val="24"/>
                <w:szCs w:val="24"/>
              </w:rPr>
            </w:pPr>
            <w:r>
              <w:rPr>
                <w:rFonts w:ascii="Arial" w:hAnsi="Arial" w:cs="Arial"/>
                <w:sz w:val="24"/>
                <w:szCs w:val="24"/>
              </w:rPr>
              <w:t>N/A</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E17595C" w14:textId="77777777" w:rsidR="00FA687E" w:rsidRDefault="005C6036" w:rsidP="00D53E07">
            <w:pPr>
              <w:widowControl w:val="0"/>
              <w:rPr>
                <w:rFonts w:ascii="Arial" w:hAnsi="Arial" w:cs="Arial"/>
                <w:sz w:val="24"/>
                <w:szCs w:val="24"/>
              </w:rPr>
            </w:pPr>
            <w:r>
              <w:rPr>
                <w:rFonts w:ascii="Arial" w:hAnsi="Arial" w:cs="Arial"/>
                <w:sz w:val="24"/>
                <w:szCs w:val="24"/>
              </w:rPr>
              <w:t>Sandycroft Primary school</w:t>
            </w:r>
          </w:p>
          <w:p w14:paraId="6E5DC379" w14:textId="77777777" w:rsidR="00CE2B1B" w:rsidRDefault="00CE2B1B" w:rsidP="00CE2B1B">
            <w:pPr>
              <w:pStyle w:val="PlainText"/>
            </w:pPr>
            <w:r>
              <w:t>[personal information redacted]</w:t>
            </w:r>
          </w:p>
          <w:p w14:paraId="51805225" w14:textId="2311F981" w:rsidR="005C6036" w:rsidRPr="00B274A9" w:rsidRDefault="005C6036"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50CBEA2C"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2FD52C04" w:rsidR="00340171" w:rsidRPr="00B274A9" w:rsidRDefault="005C6036" w:rsidP="00D53E07">
            <w:pPr>
              <w:widowControl w:val="0"/>
              <w:rPr>
                <w:rFonts w:ascii="Arial" w:hAnsi="Arial" w:cs="Arial"/>
                <w:sz w:val="24"/>
                <w:szCs w:val="24"/>
              </w:rPr>
            </w:pPr>
            <w:r>
              <w:rPr>
                <w:rFonts w:ascii="Arial" w:hAnsi="Arial" w:cs="Arial"/>
                <w:sz w:val="24"/>
                <w:szCs w:val="24"/>
              </w:rPr>
              <w:t>N/A</w:t>
            </w: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5586F55" w:rsidR="005B1E07" w:rsidRDefault="005B1E07" w:rsidP="000073BB">
            <w:pPr>
              <w:spacing w:after="0" w:line="240" w:lineRule="auto"/>
              <w:rPr>
                <w:rFonts w:ascii="Arial" w:hAnsi="Arial" w:cs="Arial"/>
                <w:sz w:val="24"/>
                <w:szCs w:val="24"/>
              </w:rPr>
            </w:pPr>
            <w:r>
              <w:rPr>
                <w:rFonts w:ascii="Arial" w:hAnsi="Arial" w:cs="Arial"/>
                <w:sz w:val="24"/>
                <w:szCs w:val="24"/>
              </w:rPr>
              <w:t xml:space="preserve"> </w:t>
            </w:r>
            <w:r w:rsidR="001F4B2A">
              <w:rPr>
                <w:rFonts w:ascii="Arial" w:hAnsi="Arial" w:cs="Arial"/>
                <w:sz w:val="24"/>
                <w:szCs w:val="24"/>
              </w:rPr>
              <w:t xml:space="preserve">Safe Routes in Communities </w:t>
            </w:r>
            <w:r w:rsidR="000073BB" w:rsidRPr="00A07C37">
              <w:rPr>
                <w:rFonts w:ascii="Arial" w:hAnsi="Arial" w:cs="Arial"/>
                <w:sz w:val="24"/>
                <w:szCs w:val="24"/>
              </w:rPr>
              <w:t xml:space="preserve"> </w:t>
            </w:r>
            <w:r w:rsidR="009E5C6F">
              <w:rPr>
                <w:rFonts w:ascii="Arial" w:hAnsi="Arial" w:cs="Arial"/>
                <w:sz w:val="24"/>
                <w:szCs w:val="24"/>
              </w:rPr>
              <w:t xml:space="preserve"> </w:t>
            </w:r>
          </w:p>
          <w:p w14:paraId="26BB77FF" w14:textId="6636EA1E"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63C07808" w:rsidR="000073BB" w:rsidRPr="00AF141B" w:rsidRDefault="005C6036" w:rsidP="000073BB">
            <w:pPr>
              <w:spacing w:after="0" w:line="240" w:lineRule="auto"/>
              <w:rPr>
                <w:rFonts w:ascii="Arial" w:hAnsi="Arial" w:cs="Arial"/>
                <w:b/>
                <w:sz w:val="24"/>
                <w:szCs w:val="24"/>
              </w:rPr>
            </w:pPr>
            <w:r>
              <w:rPr>
                <w:rFonts w:ascii="Arial" w:hAnsi="Arial" w:cs="Arial"/>
                <w:b/>
                <w:sz w:val="24"/>
                <w:szCs w:val="24"/>
              </w:rPr>
              <w:t>Sandycroft primary School</w:t>
            </w:r>
            <w:r w:rsidR="001F4B2A">
              <w:rPr>
                <w:rFonts w:ascii="Arial" w:hAnsi="Arial" w:cs="Arial"/>
                <w:b/>
                <w:sz w:val="24"/>
                <w:szCs w:val="24"/>
              </w:rPr>
              <w:t>, Flintshire</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10D584E0" w:rsidR="000073BB" w:rsidRPr="00A07C37" w:rsidRDefault="00CA5076" w:rsidP="005C6036">
            <w:pPr>
              <w:spacing w:after="0" w:line="240" w:lineRule="auto"/>
              <w:rPr>
                <w:rFonts w:ascii="Arial" w:hAnsi="Arial" w:cs="Arial"/>
                <w:sz w:val="24"/>
                <w:szCs w:val="24"/>
              </w:rPr>
            </w:pPr>
            <w:r>
              <w:rPr>
                <w:rFonts w:ascii="Arial" w:hAnsi="Arial" w:cs="Arial"/>
                <w:sz w:val="24"/>
                <w:szCs w:val="24"/>
              </w:rPr>
              <w:t xml:space="preserve"> 2019-2020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A573507" w:rsidR="000073BB" w:rsidRPr="0040708C" w:rsidRDefault="005C6036" w:rsidP="000073BB">
            <w:pPr>
              <w:spacing w:after="0" w:line="240" w:lineRule="auto"/>
              <w:rPr>
                <w:rFonts w:ascii="Arial" w:hAnsi="Arial" w:cs="Arial"/>
                <w:sz w:val="24"/>
                <w:szCs w:val="24"/>
              </w:rPr>
            </w:pPr>
            <w:r>
              <w:rPr>
                <w:rFonts w:ascii="Arial" w:hAnsi="Arial" w:cs="Arial"/>
                <w:sz w:val="24"/>
                <w:szCs w:val="24"/>
              </w:rPr>
              <w:t>£288,000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2E9A3B77" w:rsidR="000073BB" w:rsidRPr="0040708C" w:rsidRDefault="005C6036" w:rsidP="000073BB">
            <w:pPr>
              <w:spacing w:after="0" w:line="240" w:lineRule="auto"/>
              <w:rPr>
                <w:rFonts w:ascii="Arial" w:hAnsi="Arial" w:cs="Arial"/>
                <w:sz w:val="24"/>
                <w:szCs w:val="24"/>
              </w:rPr>
            </w:pPr>
            <w:r>
              <w:rPr>
                <w:rFonts w:ascii="Arial" w:hAnsi="Arial" w:cs="Arial"/>
                <w:sz w:val="24"/>
                <w:szCs w:val="24"/>
              </w:rPr>
              <w:t>£288,000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DE8099D" w:rsidR="002E19CA" w:rsidRPr="00AF141B" w:rsidRDefault="005C6036"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2D91E527" w14:textId="77777777" w:rsidR="005C6036" w:rsidRPr="00FB177D" w:rsidRDefault="005C6036" w:rsidP="005C6036">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w:t>
            </w:r>
            <w:proofErr w:type="gramStart"/>
            <w:r w:rsidRPr="00091917">
              <w:rPr>
                <w:rFonts w:ascii="Arial" w:hAnsi="Arial" w:cs="Arial"/>
                <w:sz w:val="24"/>
                <w:szCs w:val="24"/>
              </w:rPr>
              <w:t>local residents</w:t>
            </w:r>
            <w:proofErr w:type="gramEnd"/>
            <w:r>
              <w:rPr>
                <w:rFonts w:ascii="Arial" w:hAnsi="Arial" w:cs="Arial"/>
              </w:rPr>
              <w:t xml:space="preserve"> </w:t>
            </w:r>
            <w:r w:rsidRPr="00FB177D">
              <w:rPr>
                <w:rFonts w:ascii="Arial" w:hAnsi="Arial" w:cs="Arial"/>
                <w:sz w:val="24"/>
                <w:szCs w:val="24"/>
              </w:rPr>
              <w:t>and the community.</w:t>
            </w:r>
          </w:p>
          <w:p w14:paraId="5110D1FF" w14:textId="77777777" w:rsidR="005C6036" w:rsidRPr="00FB177D" w:rsidRDefault="005C6036" w:rsidP="005C6036">
            <w:pPr>
              <w:autoSpaceDE w:val="0"/>
              <w:autoSpaceDN w:val="0"/>
              <w:spacing w:after="0" w:line="240" w:lineRule="auto"/>
              <w:rPr>
                <w:rFonts w:ascii="Arial" w:hAnsi="Arial" w:cs="Arial"/>
                <w:sz w:val="24"/>
                <w:szCs w:val="24"/>
              </w:rPr>
            </w:pPr>
          </w:p>
          <w:p w14:paraId="0D5512C2" w14:textId="77777777" w:rsidR="005C6036" w:rsidRDefault="005C6036" w:rsidP="005C6036">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w:t>
            </w:r>
            <w:proofErr w:type="gramStart"/>
            <w:r w:rsidRPr="00091917">
              <w:rPr>
                <w:rFonts w:ascii="Arial" w:hAnsi="Arial" w:cs="Arial"/>
                <w:sz w:val="24"/>
                <w:szCs w:val="24"/>
              </w:rPr>
              <w:t>a large number of</w:t>
            </w:r>
            <w:proofErr w:type="gramEnd"/>
            <w:r w:rsidRPr="00091917">
              <w:rPr>
                <w:rFonts w:ascii="Arial" w:hAnsi="Arial" w:cs="Arial"/>
                <w:sz w:val="24"/>
                <w:szCs w:val="24"/>
              </w:rPr>
              <w:t xml:space="preserve"> concerns from residents, Pupils, Parents, Teaching staff and Local Members due to concerns of both increasing volumes and speed of traffic in the vicinity of the school. </w:t>
            </w:r>
            <w:proofErr w:type="gramStart"/>
            <w:r w:rsidRPr="00091917">
              <w:rPr>
                <w:rFonts w:ascii="Arial" w:hAnsi="Arial" w:cs="Arial"/>
                <w:sz w:val="24"/>
                <w:szCs w:val="24"/>
              </w:rPr>
              <w:t>Particular concern</w:t>
            </w:r>
            <w:proofErr w:type="gramEnd"/>
            <w:r w:rsidRPr="00091917">
              <w:rPr>
                <w:rFonts w:ascii="Arial" w:hAnsi="Arial" w:cs="Arial"/>
                <w:sz w:val="24"/>
                <w:szCs w:val="24"/>
              </w:rPr>
              <w:t xml:space="preserve"> was raised in relation to motorists ignoring the advisory speed limit of 20 mph within the immediate vicinity of the school with many residents concerned for the safety of the children who utilise this route on a daily basis. </w:t>
            </w:r>
          </w:p>
          <w:p w14:paraId="59C6A4B7" w14:textId="77777777" w:rsidR="00C973C3" w:rsidRDefault="00C973C3" w:rsidP="005C6036">
            <w:pPr>
              <w:autoSpaceDE w:val="0"/>
              <w:autoSpaceDN w:val="0"/>
              <w:spacing w:after="0" w:line="240" w:lineRule="auto"/>
              <w:rPr>
                <w:rFonts w:ascii="Arial" w:hAnsi="Arial" w:cs="Arial"/>
                <w:sz w:val="24"/>
                <w:szCs w:val="24"/>
              </w:rPr>
            </w:pPr>
          </w:p>
          <w:p w14:paraId="1FAADA15" w14:textId="7BF8BCEE" w:rsidR="00A43A32" w:rsidRDefault="00A43A32" w:rsidP="005C6036">
            <w:pPr>
              <w:autoSpaceDE w:val="0"/>
              <w:autoSpaceDN w:val="0"/>
              <w:spacing w:after="0" w:line="240" w:lineRule="auto"/>
              <w:rPr>
                <w:rFonts w:ascii="Arial" w:hAnsi="Arial" w:cs="Arial"/>
                <w:sz w:val="24"/>
                <w:szCs w:val="24"/>
              </w:rPr>
            </w:pPr>
            <w:r>
              <w:rPr>
                <w:rFonts w:ascii="Arial" w:hAnsi="Arial" w:cs="Arial"/>
                <w:sz w:val="24"/>
                <w:szCs w:val="24"/>
              </w:rPr>
              <w:t>There were</w:t>
            </w:r>
            <w:r w:rsidRPr="00B92ED5">
              <w:rPr>
                <w:rFonts w:ascii="Arial" w:hAnsi="Arial" w:cs="Arial"/>
                <w:sz w:val="24"/>
                <w:szCs w:val="24"/>
              </w:rPr>
              <w:t xml:space="preserve"> many problems and associated hazards relatin</w:t>
            </w:r>
            <w:r>
              <w:rPr>
                <w:rFonts w:ascii="Arial" w:hAnsi="Arial" w:cs="Arial"/>
                <w:sz w:val="24"/>
                <w:szCs w:val="24"/>
              </w:rPr>
              <w:t xml:space="preserve">g to parked vehicles on Leaches </w:t>
            </w:r>
            <w:r w:rsidR="007F1FB7">
              <w:rPr>
                <w:rFonts w:ascii="Arial" w:hAnsi="Arial" w:cs="Arial"/>
                <w:sz w:val="24"/>
                <w:szCs w:val="24"/>
              </w:rPr>
              <w:t xml:space="preserve">Lane </w:t>
            </w:r>
            <w:r w:rsidR="007F1FB7" w:rsidRPr="00B92ED5">
              <w:rPr>
                <w:rFonts w:ascii="Arial" w:hAnsi="Arial" w:cs="Arial"/>
                <w:sz w:val="24"/>
                <w:szCs w:val="24"/>
              </w:rPr>
              <w:t>near</w:t>
            </w:r>
            <w:r w:rsidRPr="00B92ED5">
              <w:rPr>
                <w:rFonts w:ascii="Arial" w:hAnsi="Arial" w:cs="Arial"/>
                <w:sz w:val="24"/>
                <w:szCs w:val="24"/>
              </w:rPr>
              <w:t xml:space="preserve"> to the j</w:t>
            </w:r>
            <w:r>
              <w:rPr>
                <w:rFonts w:ascii="Arial" w:hAnsi="Arial" w:cs="Arial"/>
                <w:sz w:val="24"/>
                <w:szCs w:val="24"/>
              </w:rPr>
              <w:t xml:space="preserve">unction with the B5129 Chester Road.  Leaches Lane </w:t>
            </w:r>
            <w:r w:rsidRPr="00B92ED5">
              <w:rPr>
                <w:rFonts w:ascii="Arial" w:hAnsi="Arial" w:cs="Arial"/>
                <w:sz w:val="24"/>
                <w:szCs w:val="24"/>
              </w:rPr>
              <w:t xml:space="preserve">is well utilised by children walking to the school and is also a designated bus route.  Indiscriminately parked vehicles along the route are creating congestion issues as other vehicles, </w:t>
            </w:r>
            <w:r>
              <w:rPr>
                <w:rFonts w:ascii="Arial" w:hAnsi="Arial" w:cs="Arial"/>
                <w:sz w:val="24"/>
                <w:szCs w:val="24"/>
              </w:rPr>
              <w:t>including service buses, who were</w:t>
            </w:r>
            <w:r w:rsidRPr="00B92ED5">
              <w:rPr>
                <w:rFonts w:ascii="Arial" w:hAnsi="Arial" w:cs="Arial"/>
                <w:sz w:val="24"/>
                <w:szCs w:val="24"/>
              </w:rPr>
              <w:t xml:space="preserve"> having to queue and negotiate oncoming vehicles before being able to manoeuvre and pass individual obstructions. The resulting </w:t>
            </w:r>
            <w:r>
              <w:rPr>
                <w:rFonts w:ascii="Arial" w:hAnsi="Arial" w:cs="Arial"/>
                <w:sz w:val="24"/>
                <w:szCs w:val="24"/>
              </w:rPr>
              <w:t>que of traffic regularly extended</w:t>
            </w:r>
            <w:r w:rsidRPr="00B92ED5">
              <w:rPr>
                <w:rFonts w:ascii="Arial" w:hAnsi="Arial" w:cs="Arial"/>
                <w:sz w:val="24"/>
                <w:szCs w:val="24"/>
              </w:rPr>
              <w:t xml:space="preserve"> as far as the j</w:t>
            </w:r>
            <w:r>
              <w:rPr>
                <w:rFonts w:ascii="Arial" w:hAnsi="Arial" w:cs="Arial"/>
                <w:sz w:val="24"/>
                <w:szCs w:val="24"/>
              </w:rPr>
              <w:t>unction and onto the B5129 Chester Road</w:t>
            </w:r>
            <w:r w:rsidRPr="00B92ED5">
              <w:rPr>
                <w:rFonts w:ascii="Arial" w:hAnsi="Arial" w:cs="Arial"/>
                <w:sz w:val="24"/>
                <w:szCs w:val="24"/>
              </w:rPr>
              <w:t xml:space="preserve"> itself making it hazardous for children scooting and walking across the mouth of the junction. There are also parked vehicles on the </w:t>
            </w:r>
            <w:proofErr w:type="gramStart"/>
            <w:r w:rsidRPr="00B92ED5">
              <w:rPr>
                <w:rFonts w:ascii="Arial" w:hAnsi="Arial" w:cs="Arial"/>
                <w:sz w:val="24"/>
                <w:szCs w:val="24"/>
              </w:rPr>
              <w:t>footways</w:t>
            </w:r>
            <w:proofErr w:type="gramEnd"/>
          </w:p>
          <w:p w14:paraId="6D5BE464" w14:textId="77777777" w:rsidR="00A43A32" w:rsidRPr="00B92ED5" w:rsidRDefault="00A43A32" w:rsidP="00A43A32">
            <w:pPr>
              <w:spacing w:after="0" w:line="240" w:lineRule="auto"/>
              <w:rPr>
                <w:rFonts w:ascii="Arial" w:hAnsi="Arial" w:cs="Arial"/>
                <w:sz w:val="24"/>
                <w:szCs w:val="24"/>
              </w:rPr>
            </w:pPr>
            <w:r w:rsidRPr="00B92ED5">
              <w:rPr>
                <w:rFonts w:ascii="Arial" w:hAnsi="Arial" w:cs="Arial"/>
                <w:sz w:val="24"/>
                <w:szCs w:val="24"/>
              </w:rPr>
              <w:lastRenderedPageBreak/>
              <w:t xml:space="preserve">blocking </w:t>
            </w:r>
            <w:proofErr w:type="gramStart"/>
            <w:r w:rsidRPr="00B92ED5">
              <w:rPr>
                <w:rFonts w:ascii="Arial" w:hAnsi="Arial" w:cs="Arial"/>
                <w:sz w:val="24"/>
                <w:szCs w:val="24"/>
              </w:rPr>
              <w:t>a number of</w:t>
            </w:r>
            <w:proofErr w:type="gramEnd"/>
            <w:r w:rsidRPr="00B92ED5">
              <w:rPr>
                <w:rFonts w:ascii="Arial" w:hAnsi="Arial" w:cs="Arial"/>
                <w:sz w:val="24"/>
                <w:szCs w:val="24"/>
              </w:rPr>
              <w:t xml:space="preserve"> private drives which again has the result of forcing children and parents to walk in the live carriageway.  </w:t>
            </w:r>
          </w:p>
          <w:p w14:paraId="7955C164" w14:textId="77777777" w:rsidR="00A43A32" w:rsidRPr="00B92ED5" w:rsidRDefault="00A43A32" w:rsidP="00A43A32">
            <w:pPr>
              <w:spacing w:after="0" w:line="240" w:lineRule="auto"/>
              <w:rPr>
                <w:rFonts w:ascii="Arial" w:hAnsi="Arial" w:cs="Arial"/>
                <w:sz w:val="24"/>
                <w:szCs w:val="24"/>
              </w:rPr>
            </w:pPr>
          </w:p>
          <w:p w14:paraId="69E91D46" w14:textId="77777777" w:rsidR="00A43A32" w:rsidRPr="00B92ED5" w:rsidRDefault="00A43A32" w:rsidP="00A43A32">
            <w:pPr>
              <w:spacing w:after="0" w:line="240" w:lineRule="auto"/>
              <w:rPr>
                <w:rFonts w:ascii="Arial" w:hAnsi="Arial" w:cs="Arial"/>
                <w:sz w:val="24"/>
                <w:szCs w:val="24"/>
              </w:rPr>
            </w:pPr>
            <w:r w:rsidRPr="00B92ED5">
              <w:rPr>
                <w:rFonts w:ascii="Arial" w:hAnsi="Arial" w:cs="Arial"/>
                <w:sz w:val="24"/>
                <w:szCs w:val="24"/>
              </w:rPr>
              <w:t xml:space="preserve">Corridors of parked vehicles with the immediate vicinity of the </w:t>
            </w:r>
            <w:proofErr w:type="gramStart"/>
            <w:r w:rsidRPr="00B92ED5">
              <w:rPr>
                <w:rFonts w:ascii="Arial" w:hAnsi="Arial" w:cs="Arial"/>
                <w:sz w:val="24"/>
                <w:szCs w:val="24"/>
              </w:rPr>
              <w:t>School</w:t>
            </w:r>
            <w:proofErr w:type="gramEnd"/>
            <w:r w:rsidRPr="00B92ED5">
              <w:rPr>
                <w:rFonts w:ascii="Arial" w:hAnsi="Arial" w:cs="Arial"/>
                <w:sz w:val="24"/>
                <w:szCs w:val="24"/>
              </w:rPr>
              <w:t xml:space="preserve"> premises accentuates the potential for children to be emerging and crossing the live carriageway in between parked vehicles, offering little or no forward visibility to approaching traffic.</w:t>
            </w:r>
          </w:p>
          <w:p w14:paraId="2F1501B0" w14:textId="77777777" w:rsidR="00A43A32" w:rsidRDefault="00A43A32" w:rsidP="00A43A32">
            <w:pPr>
              <w:autoSpaceDE w:val="0"/>
              <w:autoSpaceDN w:val="0"/>
              <w:spacing w:after="0" w:line="240" w:lineRule="auto"/>
              <w:rPr>
                <w:rFonts w:ascii="Arial" w:hAnsi="Arial" w:cs="Arial"/>
                <w:sz w:val="24"/>
                <w:szCs w:val="24"/>
              </w:rPr>
            </w:pPr>
          </w:p>
          <w:p w14:paraId="53EE8F0F" w14:textId="62962CB3" w:rsidR="00A43A32" w:rsidRPr="0046244A" w:rsidRDefault="00A43A32" w:rsidP="00A43A32">
            <w:pPr>
              <w:spacing w:after="0" w:line="240" w:lineRule="auto"/>
              <w:rPr>
                <w:rFonts w:ascii="Arial" w:hAnsi="Arial" w:cs="Arial"/>
                <w:sz w:val="24"/>
                <w:szCs w:val="24"/>
              </w:rPr>
            </w:pPr>
            <w:r w:rsidRPr="0046244A">
              <w:rPr>
                <w:rFonts w:ascii="Arial" w:hAnsi="Arial" w:cs="Arial"/>
                <w:sz w:val="24"/>
                <w:szCs w:val="24"/>
              </w:rPr>
              <w:t>The introduction of a mixture of cycle frien</w:t>
            </w:r>
            <w:r>
              <w:rPr>
                <w:rFonts w:ascii="Arial" w:hAnsi="Arial" w:cs="Arial"/>
                <w:sz w:val="24"/>
                <w:szCs w:val="24"/>
              </w:rPr>
              <w:t xml:space="preserve">dly speed retardant </w:t>
            </w:r>
            <w:r w:rsidR="00DC4DE1">
              <w:rPr>
                <w:rFonts w:ascii="Arial" w:hAnsi="Arial" w:cs="Arial"/>
                <w:sz w:val="24"/>
                <w:szCs w:val="24"/>
              </w:rPr>
              <w:t xml:space="preserve">features </w:t>
            </w:r>
            <w:r w:rsidR="00DC4DE1" w:rsidRPr="0046244A">
              <w:rPr>
                <w:rFonts w:ascii="Arial" w:hAnsi="Arial" w:cs="Arial"/>
                <w:sz w:val="24"/>
                <w:szCs w:val="24"/>
              </w:rPr>
              <w:t>greatly</w:t>
            </w:r>
            <w:r w:rsidRPr="0046244A">
              <w:rPr>
                <w:rFonts w:ascii="Arial" w:hAnsi="Arial" w:cs="Arial"/>
                <w:sz w:val="24"/>
                <w:szCs w:val="24"/>
              </w:rPr>
              <w:t xml:space="preserve"> </w:t>
            </w:r>
            <w:proofErr w:type="gramStart"/>
            <w:r w:rsidRPr="0046244A">
              <w:rPr>
                <w:rFonts w:ascii="Arial" w:hAnsi="Arial" w:cs="Arial"/>
                <w:sz w:val="24"/>
                <w:szCs w:val="24"/>
              </w:rPr>
              <w:t>improve</w:t>
            </w:r>
            <w:proofErr w:type="gramEnd"/>
            <w:r w:rsidRPr="0046244A">
              <w:rPr>
                <w:rFonts w:ascii="Arial" w:hAnsi="Arial" w:cs="Arial"/>
                <w:sz w:val="24"/>
                <w:szCs w:val="24"/>
              </w:rPr>
              <w:t xml:space="preserve"> the safety of all road users. The provision of Raised Tables at key side road junctions will elevate pedestrians above the level of the existing carriageway whilst resolving the absence of dropped crossings at these locations.  </w:t>
            </w:r>
          </w:p>
          <w:p w14:paraId="01F30F4A" w14:textId="77777777" w:rsidR="00A43A32" w:rsidRPr="0046244A" w:rsidRDefault="00A43A32" w:rsidP="00A43A32">
            <w:pPr>
              <w:framePr w:hSpace="180" w:wrap="around" w:vAnchor="text" w:hAnchor="margin" w:y="116"/>
              <w:spacing w:after="0" w:line="240" w:lineRule="auto"/>
              <w:rPr>
                <w:rFonts w:ascii="Arial" w:hAnsi="Arial" w:cs="Arial"/>
                <w:sz w:val="24"/>
                <w:szCs w:val="24"/>
              </w:rPr>
            </w:pPr>
            <w:r w:rsidRPr="0046244A">
              <w:rPr>
                <w:rFonts w:ascii="Arial" w:hAnsi="Arial" w:cs="Arial"/>
                <w:sz w:val="24"/>
                <w:szCs w:val="24"/>
              </w:rPr>
              <w:t xml:space="preserve">Sinusoidal / Round Top humps at regular intervals along the route will effectively calm motor vehicle speeds to ensure the proposed 20mph speed limit is self-enforcing. </w:t>
            </w:r>
          </w:p>
          <w:p w14:paraId="649E3F61" w14:textId="77777777" w:rsidR="00A43A32" w:rsidRDefault="00A43A32" w:rsidP="00A43A32">
            <w:pPr>
              <w:framePr w:hSpace="180" w:wrap="around" w:vAnchor="text" w:hAnchor="margin" w:y="116"/>
              <w:spacing w:after="0" w:line="240" w:lineRule="auto"/>
              <w:rPr>
                <w:rFonts w:ascii="Arial" w:hAnsi="Arial" w:cs="Arial"/>
                <w:sz w:val="24"/>
                <w:szCs w:val="24"/>
              </w:rPr>
            </w:pPr>
          </w:p>
          <w:p w14:paraId="25F2609B" w14:textId="0A7F3452" w:rsidR="00A43A32" w:rsidRDefault="00A43A32" w:rsidP="00A43A32">
            <w:pPr>
              <w:spacing w:after="0" w:line="240" w:lineRule="auto"/>
              <w:rPr>
                <w:rFonts w:ascii="Arial" w:hAnsi="Arial" w:cs="Arial"/>
                <w:sz w:val="24"/>
                <w:szCs w:val="24"/>
              </w:rPr>
            </w:pPr>
            <w:r w:rsidRPr="00405C76">
              <w:rPr>
                <w:rFonts w:ascii="Arial" w:hAnsi="Arial" w:cs="Arial"/>
                <w:sz w:val="24"/>
                <w:szCs w:val="24"/>
              </w:rPr>
              <w:t xml:space="preserve">Improved safety of the route combined </w:t>
            </w:r>
            <w:r>
              <w:rPr>
                <w:rFonts w:ascii="Arial" w:hAnsi="Arial" w:cs="Arial"/>
                <w:sz w:val="24"/>
                <w:szCs w:val="24"/>
              </w:rPr>
              <w:t>with upgraded infrastructure would</w:t>
            </w:r>
            <w:r w:rsidRPr="00405C76">
              <w:rPr>
                <w:rFonts w:ascii="Arial" w:hAnsi="Arial" w:cs="Arial"/>
                <w:sz w:val="24"/>
                <w:szCs w:val="24"/>
              </w:rPr>
              <w:t xml:space="preserve"> encourage the utilisation of active modes of travel for pupils, parents, </w:t>
            </w:r>
            <w:proofErr w:type="gramStart"/>
            <w:r w:rsidRPr="00405C76">
              <w:rPr>
                <w:rFonts w:ascii="Arial" w:hAnsi="Arial" w:cs="Arial"/>
                <w:sz w:val="24"/>
                <w:szCs w:val="24"/>
              </w:rPr>
              <w:t>local residents</w:t>
            </w:r>
            <w:proofErr w:type="gramEnd"/>
            <w:r w:rsidRPr="00405C76">
              <w:rPr>
                <w:rFonts w:ascii="Arial" w:hAnsi="Arial" w:cs="Arial"/>
                <w:sz w:val="24"/>
                <w:szCs w:val="24"/>
              </w:rPr>
              <w:t xml:space="preserve"> and workers accessing </w:t>
            </w:r>
            <w:r>
              <w:rPr>
                <w:rFonts w:ascii="Arial" w:hAnsi="Arial" w:cs="Arial"/>
                <w:sz w:val="24"/>
                <w:szCs w:val="24"/>
              </w:rPr>
              <w:t>local amenities and employment</w:t>
            </w:r>
            <w:r w:rsidRPr="00405C76">
              <w:rPr>
                <w:rFonts w:ascii="Arial" w:hAnsi="Arial" w:cs="Arial"/>
                <w:sz w:val="24"/>
                <w:szCs w:val="24"/>
              </w:rPr>
              <w:t xml:space="preserve"> and therefore supports the aims and objectives of the Active Travel Act to make Wales a walking and cycling nation.</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58CEC442" w14:textId="77777777" w:rsidR="00166953" w:rsidRDefault="00166953" w:rsidP="00166953">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w:t>
            </w:r>
            <w:proofErr w:type="gramStart"/>
            <w:r w:rsidRPr="00010CB0">
              <w:rPr>
                <w:rFonts w:ascii="Arial" w:hAnsi="Arial" w:cs="Arial"/>
                <w:sz w:val="24"/>
                <w:szCs w:val="24"/>
              </w:rPr>
              <w:t>residents</w:t>
            </w:r>
            <w:proofErr w:type="gramEnd"/>
            <w:r w:rsidRPr="00010CB0">
              <w:rPr>
                <w:rFonts w:ascii="Arial" w:hAnsi="Arial" w:cs="Arial"/>
                <w:sz w:val="24"/>
                <w:szCs w:val="24"/>
              </w:rPr>
              <w:t xml:space="preserve">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62531411" w:rsidR="002E19CA" w:rsidRPr="00AF141B" w:rsidRDefault="004A6431" w:rsidP="00164359">
            <w:pPr>
              <w:spacing w:after="0" w:line="240" w:lineRule="auto"/>
              <w:rPr>
                <w:rFonts w:ascii="Arial" w:hAnsi="Arial" w:cs="Arial"/>
                <w:sz w:val="24"/>
                <w:szCs w:val="24"/>
              </w:rPr>
            </w:pPr>
            <w:r>
              <w:rPr>
                <w:rFonts w:ascii="Arial" w:hAnsi="Arial" w:cs="Arial"/>
                <w:sz w:val="24"/>
                <w:szCs w:val="24"/>
              </w:rPr>
              <w:t>The proposed Zebra C</w:t>
            </w:r>
            <w:r w:rsidR="00166953">
              <w:rPr>
                <w:rFonts w:ascii="Arial" w:hAnsi="Arial" w:cs="Arial"/>
                <w:sz w:val="24"/>
                <w:szCs w:val="24"/>
              </w:rPr>
              <w:t xml:space="preserve">rossing </w:t>
            </w:r>
            <w:r>
              <w:rPr>
                <w:rFonts w:ascii="Arial" w:hAnsi="Arial" w:cs="Arial"/>
                <w:sz w:val="24"/>
                <w:szCs w:val="24"/>
              </w:rPr>
              <w:t xml:space="preserve">on Leaches Lane </w:t>
            </w:r>
            <w:r w:rsidR="00166953">
              <w:rPr>
                <w:rFonts w:ascii="Arial" w:hAnsi="Arial" w:cs="Arial"/>
                <w:sz w:val="24"/>
                <w:szCs w:val="24"/>
              </w:rPr>
              <w:t>was replaced with a pedestrian pha</w:t>
            </w:r>
            <w:r w:rsidR="000D6C8C">
              <w:rPr>
                <w:rFonts w:ascii="Arial" w:hAnsi="Arial" w:cs="Arial"/>
                <w:sz w:val="24"/>
                <w:szCs w:val="24"/>
              </w:rPr>
              <w:t>se on the new traffic lights at the junction</w:t>
            </w:r>
            <w:r w:rsidR="00166953">
              <w:rPr>
                <w:rFonts w:ascii="Arial" w:hAnsi="Arial" w:cs="Arial"/>
                <w:sz w:val="24"/>
                <w:szCs w:val="24"/>
              </w:rPr>
              <w:t xml:space="preserve"> of </w:t>
            </w:r>
            <w:r w:rsidR="00164359">
              <w:rPr>
                <w:rFonts w:ascii="Arial" w:hAnsi="Arial" w:cs="Arial"/>
                <w:sz w:val="24"/>
                <w:szCs w:val="24"/>
              </w:rPr>
              <w:t>L</w:t>
            </w:r>
            <w:r w:rsidR="00166953">
              <w:rPr>
                <w:rFonts w:ascii="Arial" w:hAnsi="Arial" w:cs="Arial"/>
                <w:sz w:val="24"/>
                <w:szCs w:val="24"/>
              </w:rPr>
              <w:t>eaches Lane and B5129 Chester Road</w:t>
            </w:r>
            <w:r w:rsidR="000D6C8C">
              <w:rPr>
                <w:rFonts w:ascii="Arial" w:hAnsi="Arial" w:cs="Arial"/>
                <w:sz w:val="24"/>
                <w:szCs w:val="24"/>
              </w:rPr>
              <w:t>.</w:t>
            </w:r>
            <w:r w:rsidR="00164359">
              <w:rPr>
                <w:rFonts w:ascii="Arial" w:hAnsi="Arial" w:cs="Arial"/>
                <w:sz w:val="24"/>
                <w:szCs w:val="24"/>
              </w:rPr>
              <w:t xml:space="preserve">  (T</w:t>
            </w:r>
            <w:r w:rsidR="00D02A67">
              <w:rPr>
                <w:rFonts w:ascii="Arial" w:hAnsi="Arial" w:cs="Arial"/>
                <w:sz w:val="24"/>
                <w:szCs w:val="24"/>
              </w:rPr>
              <w:t>he 8</w:t>
            </w:r>
            <w:r w:rsidR="00464294">
              <w:rPr>
                <w:rFonts w:ascii="Arial" w:hAnsi="Arial" w:cs="Arial"/>
                <w:sz w:val="24"/>
                <w:szCs w:val="24"/>
              </w:rPr>
              <w:t xml:space="preserve"> metres raised table </w:t>
            </w:r>
            <w:r w:rsidR="00164359">
              <w:rPr>
                <w:rFonts w:ascii="Arial" w:hAnsi="Arial" w:cs="Arial"/>
                <w:sz w:val="24"/>
                <w:szCs w:val="24"/>
              </w:rPr>
              <w:t xml:space="preserve">at the school gates for which the Zebra would have been installed </w:t>
            </w:r>
            <w:r w:rsidR="00464294">
              <w:rPr>
                <w:rFonts w:ascii="Arial" w:hAnsi="Arial" w:cs="Arial"/>
                <w:sz w:val="24"/>
                <w:szCs w:val="24"/>
              </w:rPr>
              <w:t>was</w:t>
            </w:r>
            <w:r w:rsidR="00164359">
              <w:rPr>
                <w:rFonts w:ascii="Arial" w:hAnsi="Arial" w:cs="Arial"/>
                <w:sz w:val="24"/>
                <w:szCs w:val="24"/>
              </w:rPr>
              <w:t xml:space="preserve"> retained).</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0811909" w:rsidR="002E19CA" w:rsidRDefault="000D6C8C" w:rsidP="000073BB">
            <w:pPr>
              <w:spacing w:after="0" w:line="240" w:lineRule="auto"/>
              <w:rPr>
                <w:rFonts w:ascii="Arial" w:hAnsi="Arial" w:cs="Arial"/>
                <w:b/>
                <w:sz w:val="24"/>
                <w:szCs w:val="24"/>
              </w:rPr>
            </w:pPr>
            <w:r>
              <w:rPr>
                <w:rFonts w:ascii="Arial" w:hAnsi="Arial" w:cs="Arial"/>
                <w:sz w:val="24"/>
                <w:szCs w:val="24"/>
              </w:rPr>
              <w:t xml:space="preserve"> The Zebra Crossing was removed due to </w:t>
            </w:r>
            <w:r w:rsidR="004A6431">
              <w:rPr>
                <w:rFonts w:ascii="Arial" w:hAnsi="Arial" w:cs="Arial"/>
                <w:sz w:val="24"/>
                <w:szCs w:val="24"/>
              </w:rPr>
              <w:t xml:space="preserve">many </w:t>
            </w:r>
            <w:r>
              <w:rPr>
                <w:rFonts w:ascii="Arial" w:hAnsi="Arial" w:cs="Arial"/>
                <w:sz w:val="24"/>
                <w:szCs w:val="24"/>
              </w:rPr>
              <w:t xml:space="preserve">objections </w:t>
            </w:r>
            <w:r w:rsidR="004A6431">
              <w:rPr>
                <w:rFonts w:ascii="Arial" w:hAnsi="Arial" w:cs="Arial"/>
                <w:sz w:val="24"/>
                <w:szCs w:val="24"/>
              </w:rPr>
              <w:t xml:space="preserve">received </w:t>
            </w:r>
            <w:r>
              <w:rPr>
                <w:rFonts w:ascii="Arial" w:hAnsi="Arial" w:cs="Arial"/>
                <w:sz w:val="24"/>
                <w:szCs w:val="24"/>
              </w:rPr>
              <w:t xml:space="preserve">from the residents </w:t>
            </w:r>
            <w:r w:rsidR="004A6431">
              <w:rPr>
                <w:rFonts w:ascii="Arial" w:hAnsi="Arial" w:cs="Arial"/>
                <w:sz w:val="24"/>
                <w:szCs w:val="24"/>
              </w:rPr>
              <w:t>on L</w:t>
            </w:r>
            <w:r w:rsidR="00D725E1">
              <w:rPr>
                <w:rFonts w:ascii="Arial" w:hAnsi="Arial" w:cs="Arial"/>
                <w:sz w:val="24"/>
                <w:szCs w:val="24"/>
              </w:rPr>
              <w:t>eaches Lane.  The residents</w:t>
            </w:r>
            <w:r>
              <w:rPr>
                <w:rFonts w:ascii="Arial" w:hAnsi="Arial" w:cs="Arial"/>
                <w:sz w:val="24"/>
                <w:szCs w:val="24"/>
              </w:rPr>
              <w:t xml:space="preserve"> </w:t>
            </w:r>
            <w:r w:rsidR="004A6431">
              <w:rPr>
                <w:rFonts w:ascii="Arial" w:hAnsi="Arial" w:cs="Arial"/>
                <w:sz w:val="24"/>
                <w:szCs w:val="24"/>
              </w:rPr>
              <w:t>would</w:t>
            </w:r>
            <w:r w:rsidR="00D725E1">
              <w:rPr>
                <w:rFonts w:ascii="Arial" w:hAnsi="Arial" w:cs="Arial"/>
                <w:sz w:val="24"/>
                <w:szCs w:val="24"/>
              </w:rPr>
              <w:t xml:space="preserve"> have </w:t>
            </w:r>
            <w:r w:rsidR="004A6431">
              <w:rPr>
                <w:rFonts w:ascii="Arial" w:hAnsi="Arial" w:cs="Arial"/>
                <w:sz w:val="24"/>
                <w:szCs w:val="24"/>
              </w:rPr>
              <w:t>be</w:t>
            </w:r>
            <w:r w:rsidR="00D725E1">
              <w:rPr>
                <w:rFonts w:ascii="Arial" w:hAnsi="Arial" w:cs="Arial"/>
                <w:sz w:val="24"/>
                <w:szCs w:val="24"/>
              </w:rPr>
              <w:t>en</w:t>
            </w:r>
            <w:r w:rsidR="004A6431">
              <w:rPr>
                <w:rFonts w:ascii="Arial" w:hAnsi="Arial" w:cs="Arial"/>
                <w:sz w:val="24"/>
                <w:szCs w:val="24"/>
              </w:rPr>
              <w:t xml:space="preserve"> </w:t>
            </w:r>
            <w:r w:rsidR="00540F4F">
              <w:rPr>
                <w:rFonts w:ascii="Arial" w:hAnsi="Arial" w:cs="Arial"/>
                <w:sz w:val="24"/>
                <w:szCs w:val="24"/>
              </w:rPr>
              <w:t xml:space="preserve">greatly </w:t>
            </w:r>
            <w:r>
              <w:rPr>
                <w:rFonts w:ascii="Arial" w:hAnsi="Arial" w:cs="Arial"/>
                <w:sz w:val="24"/>
                <w:szCs w:val="24"/>
              </w:rPr>
              <w:t>affected by the zig zags</w:t>
            </w:r>
            <w:r w:rsidR="004A6431">
              <w:rPr>
                <w:rFonts w:ascii="Arial" w:hAnsi="Arial" w:cs="Arial"/>
                <w:sz w:val="24"/>
                <w:szCs w:val="24"/>
              </w:rPr>
              <w:t xml:space="preserve"> that </w:t>
            </w:r>
            <w:r w:rsidR="00453565">
              <w:rPr>
                <w:rFonts w:ascii="Arial" w:hAnsi="Arial" w:cs="Arial"/>
                <w:sz w:val="24"/>
                <w:szCs w:val="24"/>
              </w:rPr>
              <w:t>form part of</w:t>
            </w:r>
            <w:r w:rsidR="004A6431">
              <w:rPr>
                <w:rFonts w:ascii="Arial" w:hAnsi="Arial" w:cs="Arial"/>
                <w:sz w:val="24"/>
                <w:szCs w:val="24"/>
              </w:rPr>
              <w:t xml:space="preserve"> a Zebra </w:t>
            </w:r>
            <w:r w:rsidR="00164359">
              <w:rPr>
                <w:rFonts w:ascii="Arial" w:hAnsi="Arial" w:cs="Arial"/>
                <w:sz w:val="24"/>
                <w:szCs w:val="24"/>
              </w:rPr>
              <w:t>C</w:t>
            </w:r>
            <w:r w:rsidR="004A6431">
              <w:rPr>
                <w:rFonts w:ascii="Arial" w:hAnsi="Arial" w:cs="Arial"/>
                <w:sz w:val="24"/>
                <w:szCs w:val="24"/>
              </w:rPr>
              <w:t>rossing. The Zebra</w:t>
            </w:r>
            <w:r>
              <w:rPr>
                <w:rFonts w:ascii="Arial" w:hAnsi="Arial" w:cs="Arial"/>
                <w:sz w:val="24"/>
                <w:szCs w:val="24"/>
              </w:rPr>
              <w:t xml:space="preserve"> </w:t>
            </w:r>
            <w:r w:rsidR="004A6431">
              <w:rPr>
                <w:rFonts w:ascii="Arial" w:hAnsi="Arial" w:cs="Arial"/>
                <w:sz w:val="24"/>
                <w:szCs w:val="24"/>
              </w:rPr>
              <w:t>C</w:t>
            </w:r>
            <w:r>
              <w:rPr>
                <w:rFonts w:ascii="Arial" w:hAnsi="Arial" w:cs="Arial"/>
                <w:sz w:val="24"/>
                <w:szCs w:val="24"/>
              </w:rPr>
              <w:t xml:space="preserve">rossing </w:t>
            </w:r>
            <w:r w:rsidR="004A6431">
              <w:rPr>
                <w:rFonts w:ascii="Arial" w:hAnsi="Arial" w:cs="Arial"/>
                <w:sz w:val="24"/>
                <w:szCs w:val="24"/>
              </w:rPr>
              <w:t xml:space="preserve">was located </w:t>
            </w:r>
            <w:r>
              <w:rPr>
                <w:rFonts w:ascii="Arial" w:hAnsi="Arial" w:cs="Arial"/>
                <w:sz w:val="24"/>
                <w:szCs w:val="24"/>
              </w:rPr>
              <w:t>directly in front of their properties.</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44808BEE" w:rsidR="002E19CA" w:rsidRDefault="000D6C8C"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55CDF2E3" w:rsidR="002E19CA" w:rsidRDefault="004A6431" w:rsidP="000073BB">
            <w:pPr>
              <w:spacing w:after="0" w:line="240" w:lineRule="auto"/>
              <w:rPr>
                <w:rFonts w:ascii="Arial" w:hAnsi="Arial" w:cs="Arial"/>
                <w:sz w:val="24"/>
                <w:szCs w:val="24"/>
              </w:rPr>
            </w:pPr>
            <w:r>
              <w:rPr>
                <w:rFonts w:ascii="Arial" w:hAnsi="Arial" w:cs="Arial"/>
                <w:sz w:val="24"/>
                <w:szCs w:val="24"/>
              </w:rPr>
              <w:t xml:space="preserve"> </w:t>
            </w:r>
            <w:r w:rsidR="00265C4A">
              <w:rPr>
                <w:rFonts w:ascii="Arial" w:hAnsi="Arial" w:cs="Arial"/>
                <w:sz w:val="24"/>
                <w:szCs w:val="24"/>
              </w:rPr>
              <w:t xml:space="preserve">Eliminate </w:t>
            </w:r>
            <w:r>
              <w:rPr>
                <w:rFonts w:ascii="Arial" w:hAnsi="Arial" w:cs="Arial"/>
                <w:sz w:val="24"/>
                <w:szCs w:val="24"/>
              </w:rPr>
              <w:t>Zebra C</w:t>
            </w:r>
            <w:r w:rsidR="000D6C8C">
              <w:rPr>
                <w:rFonts w:ascii="Arial" w:hAnsi="Arial" w:cs="Arial"/>
                <w:sz w:val="24"/>
                <w:szCs w:val="24"/>
              </w:rPr>
              <w:t>rossings</w:t>
            </w:r>
            <w:r w:rsidR="00265C4A">
              <w:rPr>
                <w:rFonts w:ascii="Arial" w:hAnsi="Arial" w:cs="Arial"/>
                <w:sz w:val="24"/>
                <w:szCs w:val="24"/>
              </w:rPr>
              <w:t xml:space="preserve"> from future schemes which could</w:t>
            </w:r>
            <w:r w:rsidR="000D6C8C">
              <w:rPr>
                <w:rFonts w:ascii="Arial" w:hAnsi="Arial" w:cs="Arial"/>
                <w:sz w:val="24"/>
                <w:szCs w:val="24"/>
              </w:rPr>
              <w:t xml:space="preserve"> cause objections from residents if fronting their properties.</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78BF78CF" w14:textId="248524C2" w:rsidR="000B07AC" w:rsidRPr="00D45293" w:rsidRDefault="000B07AC" w:rsidP="00C929CE">
            <w:pPr>
              <w:pStyle w:val="ListParagraph"/>
              <w:numPr>
                <w:ilvl w:val="0"/>
                <w:numId w:val="13"/>
              </w:numPr>
              <w:spacing w:after="0" w:line="240" w:lineRule="auto"/>
              <w:rPr>
                <w:rFonts w:ascii="Arial" w:hAnsi="Arial" w:cs="Arial"/>
                <w:sz w:val="24"/>
                <w:szCs w:val="24"/>
              </w:rPr>
            </w:pPr>
            <w:r w:rsidRPr="00D45293">
              <w:rPr>
                <w:rFonts w:ascii="Arial" w:hAnsi="Arial" w:cs="Arial"/>
                <w:sz w:val="24"/>
                <w:szCs w:val="24"/>
              </w:rPr>
              <w:t xml:space="preserve">Implementation of proposed 20mph mandatory speed limit along the extents of Leaches Land and </w:t>
            </w:r>
            <w:proofErr w:type="spellStart"/>
            <w:r w:rsidRPr="00D45293">
              <w:rPr>
                <w:rFonts w:ascii="Arial" w:hAnsi="Arial" w:cs="Arial"/>
                <w:sz w:val="24"/>
                <w:szCs w:val="24"/>
              </w:rPr>
              <w:t>Mancot</w:t>
            </w:r>
            <w:proofErr w:type="spellEnd"/>
            <w:r w:rsidRPr="00D45293">
              <w:rPr>
                <w:rFonts w:ascii="Arial" w:hAnsi="Arial" w:cs="Arial"/>
                <w:sz w:val="24"/>
                <w:szCs w:val="24"/>
              </w:rPr>
              <w:t xml:space="preserve"> Way incorporating </w:t>
            </w:r>
            <w:ins w:id="6" w:author="Claire Parry" w:date="2018-12-11T12:12:00Z">
              <w:r w:rsidR="00D45293" w:rsidRPr="00D45293">
                <w:rPr>
                  <w:rFonts w:ascii="Arial" w:hAnsi="Arial" w:cs="Arial"/>
                  <w:sz w:val="24"/>
                  <w:szCs w:val="24"/>
                </w:rPr>
                <w:t xml:space="preserve">numerous </w:t>
              </w:r>
            </w:ins>
            <w:r w:rsidRPr="00D45293">
              <w:rPr>
                <w:rFonts w:ascii="Arial" w:hAnsi="Arial" w:cs="Arial"/>
                <w:sz w:val="24"/>
                <w:szCs w:val="24"/>
              </w:rPr>
              <w:t>side junctions along its length.</w:t>
            </w:r>
          </w:p>
          <w:p w14:paraId="63AB270D" w14:textId="77777777" w:rsidR="000B07AC" w:rsidRDefault="000B07AC" w:rsidP="000B07AC">
            <w:pPr>
              <w:pStyle w:val="ListParagraph"/>
              <w:autoSpaceDE w:val="0"/>
              <w:autoSpaceDN w:val="0"/>
              <w:spacing w:after="0" w:line="240" w:lineRule="auto"/>
              <w:rPr>
                <w:rFonts w:ascii="Arial" w:hAnsi="Arial" w:cs="Arial"/>
                <w:sz w:val="24"/>
                <w:szCs w:val="24"/>
              </w:rPr>
            </w:pPr>
          </w:p>
          <w:p w14:paraId="333E5BC1" w14:textId="00FB3A37" w:rsidR="000B07AC" w:rsidRPr="00405C76" w:rsidRDefault="000B07AC" w:rsidP="00AB6CED">
            <w:pPr>
              <w:numPr>
                <w:ilvl w:val="0"/>
                <w:numId w:val="13"/>
              </w:numPr>
              <w:spacing w:after="0" w:line="240" w:lineRule="auto"/>
              <w:rPr>
                <w:rFonts w:ascii="Arial" w:hAnsi="Arial" w:cs="Arial"/>
                <w:sz w:val="24"/>
                <w:szCs w:val="24"/>
              </w:rPr>
            </w:pPr>
            <w:r w:rsidRPr="00405C76">
              <w:rPr>
                <w:rFonts w:ascii="Arial" w:hAnsi="Arial" w:cs="Arial"/>
                <w:sz w:val="24"/>
                <w:szCs w:val="24"/>
              </w:rPr>
              <w:t xml:space="preserve">Provision of ‘Gateway Entry Treatments’ at the junction of </w:t>
            </w:r>
            <w:r>
              <w:rPr>
                <w:rFonts w:ascii="Arial" w:hAnsi="Arial" w:cs="Arial"/>
                <w:sz w:val="24"/>
                <w:szCs w:val="24"/>
              </w:rPr>
              <w:t xml:space="preserve">Hawarden Way and </w:t>
            </w:r>
            <w:proofErr w:type="spellStart"/>
            <w:r>
              <w:rPr>
                <w:rFonts w:ascii="Arial" w:hAnsi="Arial" w:cs="Arial"/>
                <w:sz w:val="24"/>
                <w:szCs w:val="24"/>
              </w:rPr>
              <w:t>Mancot</w:t>
            </w:r>
            <w:proofErr w:type="spellEnd"/>
            <w:r>
              <w:rPr>
                <w:rFonts w:ascii="Arial" w:hAnsi="Arial" w:cs="Arial"/>
                <w:sz w:val="24"/>
                <w:szCs w:val="24"/>
              </w:rPr>
              <w:t xml:space="preserve"> </w:t>
            </w:r>
            <w:proofErr w:type="gramStart"/>
            <w:r>
              <w:rPr>
                <w:rFonts w:ascii="Arial" w:hAnsi="Arial" w:cs="Arial"/>
                <w:sz w:val="24"/>
                <w:szCs w:val="24"/>
              </w:rPr>
              <w:t xml:space="preserve">Way </w:t>
            </w:r>
            <w:r w:rsidRPr="00405C76">
              <w:rPr>
                <w:rFonts w:ascii="Arial" w:hAnsi="Arial" w:cs="Arial"/>
                <w:sz w:val="24"/>
                <w:szCs w:val="24"/>
              </w:rPr>
              <w:t xml:space="preserve"> alerting</w:t>
            </w:r>
            <w:proofErr w:type="gramEnd"/>
            <w:r w:rsidRPr="00405C76">
              <w:rPr>
                <w:rFonts w:ascii="Arial" w:hAnsi="Arial" w:cs="Arial"/>
                <w:sz w:val="24"/>
                <w:szCs w:val="24"/>
              </w:rPr>
              <w:t xml:space="preserve"> motorists of a change in character of the road whilst also reducing vehicle speeds.</w:t>
            </w:r>
          </w:p>
          <w:p w14:paraId="7A52CC7B" w14:textId="77777777" w:rsidR="000B07AC" w:rsidRPr="00405C76" w:rsidRDefault="000B07AC" w:rsidP="000B07AC">
            <w:pPr>
              <w:spacing w:after="0" w:line="240" w:lineRule="auto"/>
              <w:jc w:val="both"/>
              <w:rPr>
                <w:rFonts w:ascii="Arial" w:hAnsi="Arial" w:cs="Arial"/>
                <w:sz w:val="24"/>
                <w:szCs w:val="24"/>
              </w:rPr>
            </w:pPr>
          </w:p>
          <w:p w14:paraId="557B94ED" w14:textId="6EC735FB" w:rsidR="000B07AC" w:rsidRDefault="000B07AC" w:rsidP="00AB6CED">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 xml:space="preserve">Implementation of Cycle Friendly Traffic Calming Features at regular intervals along the extents of </w:t>
            </w:r>
            <w:proofErr w:type="gramStart"/>
            <w:r w:rsidR="00F55C5A">
              <w:rPr>
                <w:rFonts w:ascii="Arial" w:hAnsi="Arial" w:cs="Arial"/>
                <w:sz w:val="24"/>
                <w:szCs w:val="24"/>
              </w:rPr>
              <w:t>Leaches lane</w:t>
            </w:r>
            <w:proofErr w:type="gramEnd"/>
            <w:r w:rsidR="00F55C5A">
              <w:rPr>
                <w:rFonts w:ascii="Arial" w:hAnsi="Arial" w:cs="Arial"/>
                <w:sz w:val="24"/>
                <w:szCs w:val="24"/>
              </w:rPr>
              <w:t xml:space="preserve">, Hawarden way and </w:t>
            </w:r>
            <w:proofErr w:type="spellStart"/>
            <w:r w:rsidR="00F55C5A">
              <w:rPr>
                <w:rFonts w:ascii="Arial" w:hAnsi="Arial" w:cs="Arial"/>
                <w:sz w:val="24"/>
                <w:szCs w:val="24"/>
              </w:rPr>
              <w:t>Mancot</w:t>
            </w:r>
            <w:proofErr w:type="spellEnd"/>
            <w:r w:rsidR="00F55C5A">
              <w:rPr>
                <w:rFonts w:ascii="Arial" w:hAnsi="Arial" w:cs="Arial"/>
                <w:sz w:val="24"/>
                <w:szCs w:val="24"/>
              </w:rPr>
              <w:t xml:space="preserve"> Way. </w:t>
            </w:r>
            <w:r w:rsidRPr="00405C76">
              <w:rPr>
                <w:rFonts w:ascii="Arial" w:hAnsi="Arial" w:cs="Arial"/>
                <w:sz w:val="24"/>
                <w:szCs w:val="24"/>
              </w:rPr>
              <w:t xml:space="preserve"> Proposed features included a mixture of Raised Tables at key side road junctions </w:t>
            </w:r>
            <w:r w:rsidR="0009285F" w:rsidRPr="00405C76">
              <w:rPr>
                <w:rFonts w:ascii="Arial" w:hAnsi="Arial" w:cs="Arial"/>
                <w:sz w:val="24"/>
                <w:szCs w:val="24"/>
              </w:rPr>
              <w:t>and Sinusoidal</w:t>
            </w:r>
            <w:r w:rsidRPr="00405C76">
              <w:rPr>
                <w:rFonts w:ascii="Arial" w:hAnsi="Arial" w:cs="Arial"/>
                <w:sz w:val="24"/>
                <w:szCs w:val="24"/>
              </w:rPr>
              <w:t xml:space="preserve"> / Round Top profile humps </w:t>
            </w:r>
            <w:r w:rsidR="006F51A7" w:rsidRPr="00405C76">
              <w:rPr>
                <w:rFonts w:ascii="Arial" w:hAnsi="Arial" w:cs="Arial"/>
                <w:sz w:val="24"/>
                <w:szCs w:val="24"/>
              </w:rPr>
              <w:t>which effectively</w:t>
            </w:r>
            <w:r w:rsidRPr="00405C76">
              <w:rPr>
                <w:rFonts w:ascii="Arial" w:hAnsi="Arial" w:cs="Arial"/>
                <w:sz w:val="24"/>
                <w:szCs w:val="24"/>
              </w:rPr>
              <w:t xml:space="preserve"> calm motor vehicle speeds.</w:t>
            </w:r>
          </w:p>
          <w:p w14:paraId="010D26E3" w14:textId="77777777" w:rsidR="000B07AC" w:rsidRDefault="000B07AC" w:rsidP="000B07AC">
            <w:pPr>
              <w:pStyle w:val="ListParagraph"/>
              <w:autoSpaceDE w:val="0"/>
              <w:autoSpaceDN w:val="0"/>
              <w:spacing w:after="0" w:line="240" w:lineRule="auto"/>
              <w:rPr>
                <w:rFonts w:ascii="Arial" w:hAnsi="Arial" w:cs="Arial"/>
                <w:sz w:val="24"/>
                <w:szCs w:val="24"/>
              </w:rPr>
            </w:pPr>
          </w:p>
          <w:p w14:paraId="306F1E49" w14:textId="77777777" w:rsidR="000B07AC" w:rsidRPr="00405C76" w:rsidRDefault="000B07AC" w:rsidP="00AB6CED">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dropped crossings and associated Tactile Paving at side road junctions along the route</w:t>
            </w:r>
            <w:r>
              <w:rPr>
                <w:rFonts w:ascii="Arial" w:hAnsi="Arial" w:cs="Arial"/>
                <w:sz w:val="24"/>
                <w:szCs w:val="24"/>
              </w:rPr>
              <w:t>.</w:t>
            </w:r>
          </w:p>
          <w:p w14:paraId="31E9A5F2" w14:textId="77777777" w:rsidR="000B07AC" w:rsidRDefault="000B07AC" w:rsidP="000B07AC">
            <w:pPr>
              <w:autoSpaceDE w:val="0"/>
              <w:autoSpaceDN w:val="0"/>
              <w:spacing w:after="0" w:line="240" w:lineRule="auto"/>
              <w:rPr>
                <w:rFonts w:ascii="Arial" w:hAnsi="Arial" w:cs="Arial"/>
                <w:sz w:val="24"/>
                <w:szCs w:val="24"/>
              </w:rPr>
            </w:pPr>
          </w:p>
          <w:p w14:paraId="6B8FFD11" w14:textId="6A5EA4FC" w:rsidR="000B07AC" w:rsidRDefault="00774568" w:rsidP="00AB6CED">
            <w:pPr>
              <w:pStyle w:val="ListParagraph"/>
              <w:numPr>
                <w:ilvl w:val="0"/>
                <w:numId w:val="13"/>
              </w:numPr>
              <w:autoSpaceDE w:val="0"/>
              <w:autoSpaceDN w:val="0"/>
              <w:spacing w:after="0" w:line="240" w:lineRule="auto"/>
              <w:rPr>
                <w:rFonts w:ascii="Arial" w:hAnsi="Arial" w:cs="Arial"/>
                <w:sz w:val="24"/>
                <w:szCs w:val="24"/>
              </w:rPr>
            </w:pPr>
            <w:r>
              <w:rPr>
                <w:rFonts w:ascii="Arial" w:hAnsi="Arial" w:cs="Arial"/>
                <w:sz w:val="24"/>
                <w:szCs w:val="24"/>
              </w:rPr>
              <w:t xml:space="preserve">Cycle </w:t>
            </w:r>
            <w:r w:rsidR="000B07AC">
              <w:rPr>
                <w:rFonts w:ascii="Arial" w:hAnsi="Arial" w:cs="Arial"/>
                <w:sz w:val="24"/>
                <w:szCs w:val="24"/>
              </w:rPr>
              <w:t>S</w:t>
            </w:r>
            <w:r w:rsidR="000B07AC" w:rsidRPr="00405C76">
              <w:rPr>
                <w:rFonts w:ascii="Arial" w:hAnsi="Arial" w:cs="Arial"/>
                <w:sz w:val="24"/>
                <w:szCs w:val="24"/>
              </w:rPr>
              <w:t>ignage at all side roads along the extents of the route</w:t>
            </w:r>
            <w:r w:rsidR="000B07AC">
              <w:rPr>
                <w:rFonts w:ascii="Arial" w:hAnsi="Arial" w:cs="Arial"/>
                <w:sz w:val="24"/>
                <w:szCs w:val="24"/>
              </w:rPr>
              <w:t>.</w:t>
            </w:r>
          </w:p>
          <w:p w14:paraId="56746449" w14:textId="77777777" w:rsidR="00836935" w:rsidRDefault="00836935" w:rsidP="00836935">
            <w:pPr>
              <w:pStyle w:val="ListParagraph"/>
              <w:autoSpaceDE w:val="0"/>
              <w:autoSpaceDN w:val="0"/>
              <w:spacing w:after="0" w:line="240" w:lineRule="auto"/>
              <w:rPr>
                <w:rFonts w:ascii="Arial" w:hAnsi="Arial" w:cs="Arial"/>
                <w:sz w:val="24"/>
                <w:szCs w:val="24"/>
              </w:rPr>
            </w:pPr>
          </w:p>
          <w:p w14:paraId="42EA015D" w14:textId="77777777" w:rsidR="000B07AC" w:rsidRDefault="000B07AC" w:rsidP="00AB6CED">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parking restrictions at key locations</w:t>
            </w:r>
            <w:r>
              <w:rPr>
                <w:rFonts w:ascii="Arial" w:hAnsi="Arial" w:cs="Arial"/>
                <w:sz w:val="24"/>
                <w:szCs w:val="24"/>
              </w:rPr>
              <w:t>.</w:t>
            </w:r>
          </w:p>
          <w:p w14:paraId="4A3818AA" w14:textId="77777777" w:rsidR="00836935" w:rsidRDefault="00836935" w:rsidP="00836935">
            <w:pPr>
              <w:pStyle w:val="ListParagraph"/>
              <w:autoSpaceDE w:val="0"/>
              <w:autoSpaceDN w:val="0"/>
              <w:spacing w:after="0" w:line="240" w:lineRule="auto"/>
              <w:rPr>
                <w:rFonts w:ascii="Arial" w:hAnsi="Arial" w:cs="Arial"/>
                <w:sz w:val="24"/>
                <w:szCs w:val="24"/>
              </w:rPr>
            </w:pPr>
          </w:p>
          <w:p w14:paraId="03AF9AE0" w14:textId="7F13187B" w:rsidR="00AB6CED" w:rsidRPr="00090AB1" w:rsidRDefault="00AB6CED" w:rsidP="00AB6CED">
            <w:pPr>
              <w:pStyle w:val="ListParagraph"/>
              <w:numPr>
                <w:ilvl w:val="0"/>
                <w:numId w:val="13"/>
              </w:numPr>
              <w:autoSpaceDE w:val="0"/>
              <w:autoSpaceDN w:val="0"/>
              <w:spacing w:after="0" w:line="240" w:lineRule="auto"/>
              <w:rPr>
                <w:rFonts w:ascii="Arial" w:hAnsi="Arial" w:cs="Arial"/>
                <w:sz w:val="24"/>
                <w:szCs w:val="24"/>
              </w:rPr>
            </w:pPr>
            <w:r w:rsidRPr="00090AB1">
              <w:rPr>
                <w:rFonts w:ascii="Arial" w:hAnsi="Arial" w:cs="Arial"/>
                <w:sz w:val="24"/>
                <w:szCs w:val="24"/>
              </w:rPr>
              <w:t>Implementation of Fixed Enforcement Camera for purposes of enforcing existing Zig Zag Markings.</w:t>
            </w:r>
          </w:p>
          <w:p w14:paraId="65170AEC" w14:textId="77777777" w:rsidR="00836935" w:rsidRDefault="00836935" w:rsidP="00836935">
            <w:pPr>
              <w:pStyle w:val="ListParagraph"/>
              <w:spacing w:after="0" w:line="240" w:lineRule="auto"/>
              <w:contextualSpacing/>
              <w:jc w:val="both"/>
              <w:rPr>
                <w:rFonts w:ascii="Arial" w:hAnsi="Arial" w:cs="Arial"/>
                <w:sz w:val="24"/>
                <w:szCs w:val="24"/>
              </w:rPr>
            </w:pPr>
          </w:p>
          <w:p w14:paraId="1595DD5F" w14:textId="77777777" w:rsidR="00AB6CED" w:rsidRPr="00CE2B1B" w:rsidRDefault="00AB6CED" w:rsidP="00AB6CED">
            <w:pPr>
              <w:pStyle w:val="ListParagraph"/>
              <w:numPr>
                <w:ilvl w:val="0"/>
                <w:numId w:val="13"/>
              </w:numPr>
              <w:spacing w:after="0" w:line="240" w:lineRule="auto"/>
              <w:contextualSpacing/>
              <w:jc w:val="both"/>
              <w:rPr>
                <w:ins w:id="7" w:author="Claire Parry" w:date="2018-12-11T12:12:00Z"/>
                <w:rFonts w:ascii="Arial" w:hAnsi="Arial" w:cs="Arial"/>
                <w:sz w:val="24"/>
                <w:szCs w:val="24"/>
              </w:rPr>
            </w:pPr>
            <w:ins w:id="8" w:author="Claire Parry" w:date="2018-12-11T12:12:00Z">
              <w:r w:rsidRPr="00CE2B1B">
                <w:rPr>
                  <w:rFonts w:ascii="Arial" w:hAnsi="Arial" w:cs="Arial"/>
                  <w:sz w:val="24"/>
                  <w:szCs w:val="24"/>
                </w:rPr>
                <w:t>Upgrade of existing signalised crossings to a Toucan Crossings.</w:t>
              </w:r>
            </w:ins>
          </w:p>
          <w:p w14:paraId="1A9F2D1C" w14:textId="77777777" w:rsidR="00AB6CED" w:rsidRDefault="00AB6CED" w:rsidP="00AB6CED">
            <w:pPr>
              <w:pStyle w:val="ListParagraph"/>
              <w:autoSpaceDE w:val="0"/>
              <w:autoSpaceDN w:val="0"/>
              <w:spacing w:after="0" w:line="240" w:lineRule="auto"/>
              <w:rPr>
                <w:rFonts w:ascii="Arial" w:hAnsi="Arial" w:cs="Arial"/>
                <w:sz w:val="24"/>
                <w:szCs w:val="24"/>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38AF9E2" w:rsidR="002E19CA" w:rsidRPr="00AF141B" w:rsidRDefault="00F41B50" w:rsidP="00F41B50">
            <w:pPr>
              <w:spacing w:after="0" w:line="240" w:lineRule="auto"/>
              <w:jc w:val="both"/>
              <w:textAlignment w:val="baseline"/>
              <w:rPr>
                <w:rFonts w:ascii="Arial" w:hAnsi="Arial" w:cs="Arial"/>
                <w:sz w:val="24"/>
                <w:szCs w:val="24"/>
              </w:rPr>
            </w:pPr>
            <w:r>
              <w:rPr>
                <w:rFonts w:ascii="Arial" w:hAnsi="Arial" w:cs="Arial"/>
                <w:sz w:val="24"/>
                <w:szCs w:val="24"/>
              </w:rPr>
              <w:t>T</w:t>
            </w:r>
            <w:r w:rsidRPr="00B92ED5">
              <w:rPr>
                <w:rFonts w:ascii="Arial" w:hAnsi="Arial" w:cs="Arial"/>
                <w:sz w:val="24"/>
                <w:szCs w:val="24"/>
              </w:rPr>
              <w:t>he introduction of traffic management measures identif</w:t>
            </w:r>
            <w:r>
              <w:rPr>
                <w:rFonts w:ascii="Arial" w:hAnsi="Arial" w:cs="Arial"/>
                <w:sz w:val="24"/>
                <w:szCs w:val="24"/>
              </w:rPr>
              <w:t xml:space="preserve">ied </w:t>
            </w:r>
            <w:r w:rsidRPr="00B92ED5">
              <w:rPr>
                <w:rFonts w:ascii="Arial" w:hAnsi="Arial" w:cs="Arial"/>
                <w:sz w:val="24"/>
                <w:szCs w:val="24"/>
              </w:rPr>
              <w:t>greatly improve</w:t>
            </w:r>
            <w:r>
              <w:rPr>
                <w:rFonts w:ascii="Arial" w:hAnsi="Arial" w:cs="Arial"/>
                <w:sz w:val="24"/>
                <w:szCs w:val="24"/>
              </w:rPr>
              <w:t>d</w:t>
            </w:r>
            <w:r w:rsidRPr="00B92ED5">
              <w:rPr>
                <w:rFonts w:ascii="Arial" w:hAnsi="Arial" w:cs="Arial"/>
                <w:sz w:val="24"/>
                <w:szCs w:val="24"/>
              </w:rPr>
              <w:t xml:space="preserve"> the safety of pupils travelling to and from </w:t>
            </w:r>
            <w:r>
              <w:rPr>
                <w:rFonts w:ascii="Arial" w:hAnsi="Arial" w:cs="Arial"/>
                <w:sz w:val="24"/>
                <w:szCs w:val="24"/>
              </w:rPr>
              <w:t xml:space="preserve">Sandycroft </w:t>
            </w:r>
            <w:r w:rsidRPr="00B92ED5">
              <w:rPr>
                <w:rFonts w:ascii="Arial" w:hAnsi="Arial" w:cs="Arial"/>
                <w:sz w:val="24"/>
                <w:szCs w:val="24"/>
              </w:rPr>
              <w:t>Primary Sch</w:t>
            </w:r>
            <w:r>
              <w:rPr>
                <w:rFonts w:ascii="Arial" w:hAnsi="Arial" w:cs="Arial"/>
                <w:sz w:val="24"/>
                <w:szCs w:val="24"/>
              </w:rPr>
              <w:t>ool whilst ensuring the route was complaint</w:t>
            </w:r>
            <w:r w:rsidRPr="00B92ED5">
              <w:rPr>
                <w:rFonts w:ascii="Arial" w:hAnsi="Arial" w:cs="Arial"/>
                <w:sz w:val="24"/>
                <w:szCs w:val="24"/>
              </w:rPr>
              <w:t xml:space="preserve"> with the requirements of the Active Travel Act which will encourage increased patronage via active modes of transport. The </w:t>
            </w:r>
            <w:r>
              <w:rPr>
                <w:rFonts w:ascii="Arial" w:hAnsi="Arial" w:cs="Arial"/>
                <w:sz w:val="24"/>
                <w:szCs w:val="24"/>
              </w:rPr>
              <w:t>strategic aim of the measures was</w:t>
            </w:r>
            <w:r w:rsidRPr="00B92ED5">
              <w:rPr>
                <w:rFonts w:ascii="Arial" w:hAnsi="Arial" w:cs="Arial"/>
                <w:sz w:val="24"/>
                <w:szCs w:val="24"/>
              </w:rPr>
              <w:t xml:space="preserve"> to continue to maintain the KSI’s to nil by contributing to lowering casualty reduction rates</w:t>
            </w:r>
            <w:r>
              <w:rPr>
                <w:rFonts w:ascii="Arial" w:hAnsi="Arial" w:cs="Arial"/>
                <w:sz w:val="24"/>
                <w:szCs w:val="24"/>
              </w:rPr>
              <w:t>.</w:t>
            </w:r>
            <w:r w:rsidRPr="00B92ED5">
              <w:rPr>
                <w:rFonts w:ascii="Arial" w:hAnsi="Arial" w:cs="Arial"/>
                <w:sz w:val="24"/>
                <w:szCs w:val="24"/>
              </w:rPr>
              <w:t xml:space="preserve"> </w:t>
            </w:r>
            <w:r>
              <w:rPr>
                <w:rFonts w:ascii="Arial" w:hAnsi="Arial" w:cs="Arial"/>
                <w:sz w:val="24"/>
                <w:szCs w:val="24"/>
              </w:rPr>
              <w:t>More children are walking to school and there have been no reports of near misses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742459D8" w:rsidR="002E19CA" w:rsidRPr="007D5B2C" w:rsidRDefault="00F41B50"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r>
              <w:rPr>
                <w:rFonts w:ascii="Arial" w:hAnsi="Arial" w:cs="Arial"/>
                <w:sz w:val="24"/>
                <w:szCs w:val="24"/>
              </w:rPr>
              <w:t xml:space="preserve"> COVID-19 lockdown also contributed to the delay with the works being completed on time.</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DEEA976" w14:textId="165A2DDC" w:rsidR="00F53AA9" w:rsidRDefault="00F41B50" w:rsidP="00F53AA9">
            <w:pPr>
              <w:spacing w:after="0" w:line="240" w:lineRule="auto"/>
              <w:rPr>
                <w:rFonts w:ascii="Arial" w:hAnsi="Arial" w:cs="Arial"/>
                <w:b/>
                <w:sz w:val="24"/>
                <w:szCs w:val="24"/>
              </w:rPr>
            </w:pPr>
            <w:r w:rsidRPr="001502CC">
              <w:rPr>
                <w:rFonts w:ascii="Arial" w:hAnsi="Arial" w:cs="Arial"/>
                <w:sz w:val="24"/>
                <w:szCs w:val="24"/>
              </w:rPr>
              <w:t xml:space="preserve">Frequent meetings and consultation events held with Local Members, town / Community Councils, Emergency Services, Local Businesses and Local residents throughout all key stages of the </w:t>
            </w:r>
            <w:proofErr w:type="gramStart"/>
            <w:r w:rsidRPr="001502CC">
              <w:rPr>
                <w:rFonts w:ascii="Arial" w:hAnsi="Arial" w:cs="Arial"/>
                <w:sz w:val="24"/>
                <w:szCs w:val="24"/>
              </w:rPr>
              <w:t>schemes</w:t>
            </w:r>
            <w:proofErr w:type="gramEnd"/>
            <w:r w:rsidRPr="001502CC">
              <w:rPr>
                <w:rFonts w:ascii="Arial" w:hAnsi="Arial" w:cs="Arial"/>
                <w:sz w:val="24"/>
                <w:szCs w:val="24"/>
              </w:rPr>
              <w:t xml:space="preserve"> development.</w:t>
            </w: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1C9DFDF5" w:rsidR="002A2F1C" w:rsidRPr="00F41B50" w:rsidRDefault="00F41B50" w:rsidP="000073BB">
            <w:pPr>
              <w:spacing w:after="0" w:line="240" w:lineRule="auto"/>
              <w:rPr>
                <w:rFonts w:ascii="Arial" w:hAnsi="Arial" w:cs="Arial"/>
                <w:sz w:val="24"/>
                <w:szCs w:val="24"/>
              </w:rPr>
            </w:pPr>
            <w:r w:rsidRPr="00F41B50">
              <w:rPr>
                <w:rFonts w:ascii="Arial" w:hAnsi="Arial" w:cs="Arial"/>
                <w:sz w:val="24"/>
                <w:szCs w:val="24"/>
              </w:rPr>
              <w:t>COVID-19 lockdown.</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6620DF5E" w:rsidR="002A2F1C" w:rsidRDefault="00F41B50"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r>
              <w:rPr>
                <w:rFonts w:ascii="Arial" w:hAnsi="Arial" w:cs="Arial"/>
                <w:sz w:val="24"/>
                <w:szCs w:val="24"/>
              </w:rPr>
              <w:t xml:space="preserve"> and the unpredicted COVID-19 </w:t>
            </w:r>
            <w:proofErr w:type="gramStart"/>
            <w:r>
              <w:rPr>
                <w:rFonts w:ascii="Arial" w:hAnsi="Arial" w:cs="Arial"/>
                <w:sz w:val="24"/>
                <w:szCs w:val="24"/>
              </w:rPr>
              <w:t>lockdown.</w:t>
            </w:r>
            <w:r w:rsidRPr="0008454E">
              <w:rPr>
                <w:rFonts w:ascii="Arial" w:hAnsi="Arial" w:cs="Arial"/>
                <w:sz w:val="24"/>
                <w:szCs w:val="24"/>
              </w:rPr>
              <w:t>.</w:t>
            </w:r>
            <w:proofErr w:type="gramEnd"/>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3BC8A8DE" w:rsidR="002E19CA" w:rsidRDefault="00F41B50"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5690C032" w14:textId="6B44472B" w:rsidR="00F41B50" w:rsidRPr="00A352F6" w:rsidRDefault="00F41B50" w:rsidP="00F41B50">
            <w:pPr>
              <w:pStyle w:val="ListParagraph"/>
              <w:numPr>
                <w:ilvl w:val="0"/>
                <w:numId w:val="17"/>
              </w:numPr>
              <w:rPr>
                <w:rFonts w:ascii="Arial" w:hAnsi="Arial" w:cs="Arial"/>
                <w:sz w:val="24"/>
                <w:szCs w:val="24"/>
              </w:rPr>
            </w:pPr>
            <w:r w:rsidRPr="00A352F6">
              <w:rPr>
                <w:rFonts w:ascii="Arial" w:hAnsi="Arial" w:cs="Arial"/>
                <w:sz w:val="24"/>
                <w:szCs w:val="24"/>
              </w:rPr>
              <w:t xml:space="preserve">The improvements would greatly improve both the quality and safety of routes </w:t>
            </w:r>
            <w:r>
              <w:rPr>
                <w:rFonts w:ascii="Arial" w:hAnsi="Arial" w:cs="Arial"/>
                <w:sz w:val="24"/>
                <w:szCs w:val="24"/>
              </w:rPr>
              <w:t>to and from Sandycroft Primary School</w:t>
            </w:r>
            <w:r w:rsidRPr="00A352F6">
              <w:rPr>
                <w:rFonts w:ascii="Arial" w:hAnsi="Arial" w:cs="Arial"/>
                <w:sz w:val="24"/>
                <w:szCs w:val="24"/>
              </w:rPr>
              <w:t xml:space="preserve">, directly contributing to the casualty reduction of both pupils and the wider community by maintaining an environment of zero KSI’s. </w:t>
            </w:r>
          </w:p>
          <w:p w14:paraId="0A2A13D0" w14:textId="77777777" w:rsidR="00F41B50" w:rsidRDefault="00F41B50" w:rsidP="00F41B50">
            <w:pPr>
              <w:pStyle w:val="ListParagraph"/>
              <w:numPr>
                <w:ilvl w:val="0"/>
                <w:numId w:val="17"/>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w:t>
            </w:r>
            <w:proofErr w:type="gramStart"/>
            <w:r w:rsidRPr="00A352F6">
              <w:rPr>
                <w:rFonts w:ascii="Arial" w:hAnsi="Arial" w:cs="Arial"/>
                <w:sz w:val="24"/>
                <w:szCs w:val="24"/>
              </w:rPr>
              <w:t>parents</w:t>
            </w:r>
            <w:proofErr w:type="gramEnd"/>
            <w:r w:rsidRPr="00A352F6">
              <w:rPr>
                <w:rFonts w:ascii="Arial" w:hAnsi="Arial" w:cs="Arial"/>
                <w:sz w:val="24"/>
                <w:szCs w:val="24"/>
              </w:rPr>
              <w:t xml:space="preserve"> and local residents.  </w:t>
            </w:r>
          </w:p>
          <w:p w14:paraId="0B46B748" w14:textId="77777777" w:rsidR="00F41B50" w:rsidRPr="00453C9C" w:rsidRDefault="00F41B50" w:rsidP="00F41B50">
            <w:pPr>
              <w:pStyle w:val="ListParagraph"/>
              <w:numPr>
                <w:ilvl w:val="0"/>
                <w:numId w:val="17"/>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32F1F8C8" w14:textId="77777777" w:rsidR="00F41B50" w:rsidRPr="00453C9C" w:rsidRDefault="00F41B50" w:rsidP="00F41B50">
            <w:pPr>
              <w:pStyle w:val="ListParagraph"/>
              <w:numPr>
                <w:ilvl w:val="0"/>
                <w:numId w:val="17"/>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064AF11B" w14:textId="07E1F045" w:rsidR="002E19CA" w:rsidRPr="00AF141B" w:rsidRDefault="00F41B50" w:rsidP="00F41B50">
            <w:pPr>
              <w:spacing w:after="0" w:line="240" w:lineRule="auto"/>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7D3DE8AB" w:rsidR="002E19CA" w:rsidRPr="007D5B2C" w:rsidRDefault="00F41B50" w:rsidP="000073BB">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032D39C3" w14:textId="77777777" w:rsidR="00F41B50" w:rsidRDefault="00F41B50" w:rsidP="00F41B50">
            <w:pPr>
              <w:pStyle w:val="ListParagraph"/>
              <w:numPr>
                <w:ilvl w:val="0"/>
                <w:numId w:val="18"/>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790DA6B5" w14:textId="77777777" w:rsidR="00F41B50" w:rsidRDefault="00F41B50" w:rsidP="00F41B50">
            <w:pPr>
              <w:pStyle w:val="ListParagraph"/>
              <w:numPr>
                <w:ilvl w:val="0"/>
                <w:numId w:val="18"/>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43DBF4F" w14:textId="1BC168CB" w:rsidR="00F53AA9" w:rsidRDefault="00F41B50" w:rsidP="00F41B50">
            <w:pPr>
              <w:spacing w:after="0" w:line="240" w:lineRule="auto"/>
              <w:rPr>
                <w:rFonts w:ascii="Arial" w:hAnsi="Arial" w:cs="Arial"/>
                <w:b/>
                <w:sz w:val="24"/>
                <w:szCs w:val="24"/>
              </w:rPr>
            </w:pPr>
            <w:r w:rsidRPr="006A5935">
              <w:rPr>
                <w:rFonts w:ascii="Arial" w:hAnsi="Arial" w:cs="Arial"/>
                <w:sz w:val="24"/>
                <w:szCs w:val="24"/>
              </w:rPr>
              <w:t xml:space="preserve">Feedback through North </w:t>
            </w:r>
            <w:proofErr w:type="spellStart"/>
            <w:r w:rsidRPr="006A5935">
              <w:rPr>
                <w:rFonts w:ascii="Arial" w:hAnsi="Arial" w:cs="Arial"/>
                <w:sz w:val="24"/>
                <w:szCs w:val="24"/>
              </w:rPr>
              <w:t>wales</w:t>
            </w:r>
            <w:proofErr w:type="spellEnd"/>
            <w:r w:rsidRPr="006A5935">
              <w:rPr>
                <w:rFonts w:ascii="Arial" w:hAnsi="Arial" w:cs="Arial"/>
                <w:sz w:val="24"/>
                <w:szCs w:val="24"/>
              </w:rPr>
              <w:t xml:space="preserve"> Strategic Casualty Reduction Group</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64F091B7" w:rsidR="002A2F1C" w:rsidRDefault="00F41B50" w:rsidP="000073BB">
            <w:pPr>
              <w:spacing w:after="0" w:line="240" w:lineRule="auto"/>
              <w:rPr>
                <w:rFonts w:ascii="Arial" w:hAnsi="Arial" w:cs="Arial"/>
                <w:b/>
                <w:sz w:val="24"/>
                <w:szCs w:val="24"/>
              </w:rPr>
            </w:pPr>
            <w:r w:rsidRPr="00FE7B83">
              <w:rPr>
                <w:rFonts w:ascii="Arial" w:hAnsi="Arial" w:cs="Arial"/>
                <w:sz w:val="24"/>
                <w:szCs w:val="24"/>
              </w:rPr>
              <w:t xml:space="preserve">As above, increase in Active modes of travel </w:t>
            </w:r>
            <w:proofErr w:type="gramStart"/>
            <w:r w:rsidRPr="00FE7B83">
              <w:rPr>
                <w:rFonts w:ascii="Arial" w:hAnsi="Arial" w:cs="Arial"/>
                <w:sz w:val="24"/>
                <w:szCs w:val="24"/>
              </w:rPr>
              <w:t>as a result of</w:t>
            </w:r>
            <w:proofErr w:type="gramEnd"/>
            <w:r w:rsidRPr="00FE7B83">
              <w:rPr>
                <w:rFonts w:ascii="Arial" w:hAnsi="Arial" w:cs="Arial"/>
                <w:sz w:val="24"/>
                <w:szCs w:val="24"/>
              </w:rPr>
              <w:t xml:space="preserve"> scheme improvement.</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55C789C5" w:rsidR="002A2F1C" w:rsidRDefault="00F41B50" w:rsidP="000073BB">
            <w:pPr>
              <w:spacing w:after="0" w:line="240" w:lineRule="auto"/>
              <w:rPr>
                <w:rFonts w:ascii="Arial" w:hAnsi="Arial" w:cs="Arial"/>
                <w:b/>
                <w:sz w:val="24"/>
                <w:szCs w:val="24"/>
              </w:rPr>
            </w:pPr>
            <w:r w:rsidRPr="00AB14C5">
              <w:rPr>
                <w:rFonts w:ascii="Arial" w:hAnsi="Arial" w:cs="Arial"/>
                <w:sz w:val="24"/>
                <w:szCs w:val="24"/>
              </w:rPr>
              <w:lastRenderedPageBreak/>
              <w:t>Internal review board had regular meetings to discuss the scheme outcomes</w:t>
            </w:r>
            <w:r>
              <w:rPr>
                <w:rFonts w:ascii="Arial" w:hAnsi="Arial" w:cs="Arial"/>
                <w:b/>
                <w:sz w:val="24"/>
                <w:szCs w:val="24"/>
              </w:rPr>
              <w:t>.</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BF42A6F" w14:textId="4388C4BE" w:rsidR="00F41B50" w:rsidRPr="001E6AE5" w:rsidRDefault="00F41B50" w:rsidP="00F41B50">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w:t>
            </w:r>
            <w:proofErr w:type="gramStart"/>
            <w:r w:rsidRPr="001E6AE5">
              <w:rPr>
                <w:rFonts w:ascii="Arial" w:hAnsi="Arial" w:cs="Arial"/>
                <w:sz w:val="24"/>
                <w:szCs w:val="24"/>
              </w:rPr>
              <w:t>accessibility</w:t>
            </w:r>
            <w:proofErr w:type="gramEnd"/>
            <w:r w:rsidRPr="001E6AE5">
              <w:rPr>
                <w:rFonts w:ascii="Arial" w:hAnsi="Arial" w:cs="Arial"/>
                <w:sz w:val="24"/>
                <w:szCs w:val="24"/>
              </w:rPr>
              <w:t xml:space="preserve"> and safety</w:t>
            </w:r>
            <w:r>
              <w:rPr>
                <w:rFonts w:ascii="Arial" w:hAnsi="Arial" w:cs="Arial"/>
                <w:sz w:val="24"/>
                <w:szCs w:val="24"/>
              </w:rPr>
              <w:t xml:space="preserve"> of routes to and from Sandycroft Primary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w:t>
            </w:r>
            <w:proofErr w:type="gramStart"/>
            <w:r w:rsidRPr="001E6AE5">
              <w:rPr>
                <w:rFonts w:ascii="Arial" w:hAnsi="Arial" w:cs="Arial"/>
                <w:sz w:val="24"/>
                <w:szCs w:val="24"/>
              </w:rPr>
              <w:t>parents</w:t>
            </w:r>
            <w:proofErr w:type="gramEnd"/>
            <w:r w:rsidRPr="001E6AE5">
              <w:rPr>
                <w:rFonts w:ascii="Arial" w:hAnsi="Arial" w:cs="Arial"/>
                <w:sz w:val="24"/>
                <w:szCs w:val="24"/>
              </w:rPr>
              <w:t xml:space="preserve">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collision  reduction</w:t>
            </w:r>
            <w:proofErr w:type="gramEnd"/>
            <w:r w:rsidRPr="006F2FC7">
              <w:rPr>
                <w:rFonts w:ascii="Arial" w:hAnsi="Arial" w:cs="Arial"/>
                <w:b/>
                <w:sz w:val="24"/>
                <w:szCs w:val="24"/>
              </w:rPr>
              <w:t xml:space="preserve">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 xml:space="preserve">Damage only </w:t>
            </w:r>
            <w:proofErr w:type="gramStart"/>
            <w:r w:rsidRPr="006F2FC7">
              <w:rPr>
                <w:rFonts w:ascii="Arial" w:hAnsi="Arial" w:cs="Arial"/>
                <w:b/>
                <w:sz w:val="24"/>
                <w:szCs w:val="24"/>
              </w:rPr>
              <w:t>collisions  pre</w:t>
            </w:r>
            <w:proofErr w:type="gramEnd"/>
            <w:r w:rsidRPr="006F2FC7">
              <w:rPr>
                <w:rFonts w:ascii="Arial" w:hAnsi="Arial" w:cs="Arial"/>
                <w:b/>
                <w:sz w:val="24"/>
                <w:szCs w:val="24"/>
              </w:rPr>
              <w:t xml:space="preserv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Estimated reduction of </w:t>
            </w:r>
            <w:proofErr w:type="gramStart"/>
            <w:r w:rsidRPr="006F2FC7">
              <w:rPr>
                <w:rFonts w:ascii="Arial" w:hAnsi="Arial" w:cs="Arial"/>
              </w:rPr>
              <w:t>Serious  casualties</w:t>
            </w:r>
            <w:proofErr w:type="gramEnd"/>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casualty  reduction</w:t>
            </w:r>
            <w:proofErr w:type="gramEnd"/>
            <w:r w:rsidRPr="006F2FC7">
              <w:rPr>
                <w:rFonts w:ascii="Arial" w:hAnsi="Arial" w:cs="Arial"/>
                <w:b/>
                <w:sz w:val="24"/>
                <w:szCs w:val="24"/>
              </w:rPr>
              <w:t xml:space="preserve">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C88C3" w14:textId="77777777" w:rsidR="0048087F" w:rsidRDefault="0048087F">
      <w:r>
        <w:separator/>
      </w:r>
    </w:p>
  </w:endnote>
  <w:endnote w:type="continuationSeparator" w:id="0">
    <w:p w14:paraId="50D65E41" w14:textId="77777777" w:rsidR="0048087F" w:rsidRDefault="00480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Arial"/>
    <w:panose1 w:val="00000000000000000000"/>
    <w:charset w:val="00"/>
    <w:family w:val="swiss"/>
    <w:notTrueType/>
    <w:pitch w:val="default"/>
    <w:sig w:usb0="00000003" w:usb1="00000000" w:usb2="00000000" w:usb3="00000000" w:csb0="00000001" w:csb1="00000000"/>
  </w:font>
  <w:font w:name="Zapf Dingbats ITC">
    <w:altName w:val="Yu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C973C3" w:rsidRDefault="00C973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C973C3" w:rsidRPr="00125DF8" w:rsidRDefault="00C973C3">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422DD">
      <w:rPr>
        <w:noProof/>
        <w:color w:val="31849B"/>
        <w:sz w:val="24"/>
      </w:rPr>
      <w:t>9</w:t>
    </w:r>
    <w:r w:rsidRPr="00125DF8">
      <w:rPr>
        <w:noProof/>
        <w:color w:val="31849B"/>
        <w:sz w:val="24"/>
      </w:rPr>
      <w:fldChar w:fldCharType="end"/>
    </w:r>
  </w:p>
  <w:p w14:paraId="79501E97" w14:textId="77777777" w:rsidR="00C973C3" w:rsidRDefault="00C97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3015D" w14:textId="77777777" w:rsidR="0048087F" w:rsidRDefault="0048087F">
      <w:r>
        <w:separator/>
      </w:r>
    </w:p>
  </w:footnote>
  <w:footnote w:type="continuationSeparator" w:id="0">
    <w:p w14:paraId="3DF5798E" w14:textId="77777777" w:rsidR="0048087F" w:rsidRDefault="00480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C973C3" w:rsidRPr="00AC5A43" w:rsidRDefault="00C973C3"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C973C3" w:rsidRDefault="00C973C3"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C973C3" w:rsidRDefault="00C973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C973C3" w:rsidRPr="00AC5A43" w:rsidRDefault="00C973C3"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C973C3" w:rsidRDefault="00C973C3"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C973C3" w:rsidRDefault="00C973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1C12EC3"/>
    <w:multiLevelType w:val="hybridMultilevel"/>
    <w:tmpl w:val="BF7A5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E74516"/>
    <w:multiLevelType w:val="hybridMultilevel"/>
    <w:tmpl w:val="41769C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63B5A95"/>
    <w:multiLevelType w:val="hybridMultilevel"/>
    <w:tmpl w:val="E53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9D0D38"/>
    <w:multiLevelType w:val="hybridMultilevel"/>
    <w:tmpl w:val="AA6E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993E19"/>
    <w:multiLevelType w:val="hybridMultilevel"/>
    <w:tmpl w:val="A138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543369055">
    <w:abstractNumId w:val="7"/>
  </w:num>
  <w:num w:numId="2" w16cid:durableId="1289892412">
    <w:abstractNumId w:val="6"/>
  </w:num>
  <w:num w:numId="3" w16cid:durableId="1085489933">
    <w:abstractNumId w:val="10"/>
  </w:num>
  <w:num w:numId="4" w16cid:durableId="970130362">
    <w:abstractNumId w:val="0"/>
  </w:num>
  <w:num w:numId="5" w16cid:durableId="1950896691">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2062752030">
    <w:abstractNumId w:val="15"/>
  </w:num>
  <w:num w:numId="7" w16cid:durableId="2101560016">
    <w:abstractNumId w:val="3"/>
  </w:num>
  <w:num w:numId="8" w16cid:durableId="1643193581">
    <w:abstractNumId w:val="14"/>
  </w:num>
  <w:num w:numId="9" w16cid:durableId="693460242">
    <w:abstractNumId w:val="4"/>
  </w:num>
  <w:num w:numId="10" w16cid:durableId="2508232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666475628">
    <w:abstractNumId w:val="11"/>
  </w:num>
  <w:num w:numId="12" w16cid:durableId="490878752">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658382075">
    <w:abstractNumId w:val="13"/>
  </w:num>
  <w:num w:numId="14" w16cid:durableId="1898323698">
    <w:abstractNumId w:val="9"/>
  </w:num>
  <w:num w:numId="15" w16cid:durableId="760491775">
    <w:abstractNumId w:val="2"/>
  </w:num>
  <w:num w:numId="16" w16cid:durableId="598686322">
    <w:abstractNumId w:val="5"/>
  </w:num>
  <w:num w:numId="17" w16cid:durableId="1253396432">
    <w:abstractNumId w:val="12"/>
  </w:num>
  <w:num w:numId="18" w16cid:durableId="1152599718">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Parry">
    <w15:presenceInfo w15:providerId="AD" w15:userId="S-1-5-21-1275210071-583907252-682003330-19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0AB1"/>
    <w:rsid w:val="00091F35"/>
    <w:rsid w:val="0009285F"/>
    <w:rsid w:val="000935DC"/>
    <w:rsid w:val="00093647"/>
    <w:rsid w:val="0009369E"/>
    <w:rsid w:val="0009655B"/>
    <w:rsid w:val="00096579"/>
    <w:rsid w:val="00097386"/>
    <w:rsid w:val="00097C2B"/>
    <w:rsid w:val="000A12DF"/>
    <w:rsid w:val="000A1C92"/>
    <w:rsid w:val="000A2395"/>
    <w:rsid w:val="000A2BE2"/>
    <w:rsid w:val="000A36F9"/>
    <w:rsid w:val="000A571E"/>
    <w:rsid w:val="000A5BF1"/>
    <w:rsid w:val="000A751F"/>
    <w:rsid w:val="000B07AC"/>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D6C8C"/>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359"/>
    <w:rsid w:val="0016473C"/>
    <w:rsid w:val="00166953"/>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B2A"/>
    <w:rsid w:val="001F4D87"/>
    <w:rsid w:val="001F5531"/>
    <w:rsid w:val="001F5B18"/>
    <w:rsid w:val="001F7255"/>
    <w:rsid w:val="00202C91"/>
    <w:rsid w:val="00203EF2"/>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5C4A"/>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1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AC2"/>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1769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3565"/>
    <w:rsid w:val="00454649"/>
    <w:rsid w:val="00455353"/>
    <w:rsid w:val="00463CA1"/>
    <w:rsid w:val="00464294"/>
    <w:rsid w:val="004664ED"/>
    <w:rsid w:val="00466F0E"/>
    <w:rsid w:val="00470F23"/>
    <w:rsid w:val="00471AF7"/>
    <w:rsid w:val="00472D03"/>
    <w:rsid w:val="00472E9B"/>
    <w:rsid w:val="00474D44"/>
    <w:rsid w:val="00475990"/>
    <w:rsid w:val="00477340"/>
    <w:rsid w:val="0048087F"/>
    <w:rsid w:val="00482C32"/>
    <w:rsid w:val="00485F4D"/>
    <w:rsid w:val="004873AB"/>
    <w:rsid w:val="0049075D"/>
    <w:rsid w:val="00494410"/>
    <w:rsid w:val="004953C9"/>
    <w:rsid w:val="00497832"/>
    <w:rsid w:val="00497A3C"/>
    <w:rsid w:val="004A09C0"/>
    <w:rsid w:val="004A18BB"/>
    <w:rsid w:val="004A40D1"/>
    <w:rsid w:val="004A4604"/>
    <w:rsid w:val="004A4A0A"/>
    <w:rsid w:val="004A6431"/>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24E"/>
    <w:rsid w:val="0052349B"/>
    <w:rsid w:val="00523FB7"/>
    <w:rsid w:val="00524CBE"/>
    <w:rsid w:val="00525FB1"/>
    <w:rsid w:val="00527035"/>
    <w:rsid w:val="00530B41"/>
    <w:rsid w:val="00533255"/>
    <w:rsid w:val="00535D73"/>
    <w:rsid w:val="00536C5D"/>
    <w:rsid w:val="00537C97"/>
    <w:rsid w:val="005402C0"/>
    <w:rsid w:val="005409E4"/>
    <w:rsid w:val="00540F4F"/>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036"/>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6F51A7"/>
    <w:rsid w:val="0070261F"/>
    <w:rsid w:val="00702EF1"/>
    <w:rsid w:val="007041CB"/>
    <w:rsid w:val="007042D0"/>
    <w:rsid w:val="00705220"/>
    <w:rsid w:val="00707218"/>
    <w:rsid w:val="007077A7"/>
    <w:rsid w:val="007104BE"/>
    <w:rsid w:val="00711BA8"/>
    <w:rsid w:val="00711F8F"/>
    <w:rsid w:val="007127AB"/>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56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1FB7"/>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36935"/>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86AD6"/>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3A32"/>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B6CED"/>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2DD"/>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18"/>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4282"/>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73C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2B1B"/>
    <w:rsid w:val="00CE3077"/>
    <w:rsid w:val="00CE4F58"/>
    <w:rsid w:val="00CE592E"/>
    <w:rsid w:val="00CE6B7D"/>
    <w:rsid w:val="00CF1387"/>
    <w:rsid w:val="00CF3E23"/>
    <w:rsid w:val="00CF6067"/>
    <w:rsid w:val="00CF6230"/>
    <w:rsid w:val="00CF798D"/>
    <w:rsid w:val="00D00068"/>
    <w:rsid w:val="00D00A20"/>
    <w:rsid w:val="00D00BFC"/>
    <w:rsid w:val="00D01741"/>
    <w:rsid w:val="00D02A67"/>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5293"/>
    <w:rsid w:val="00D471B9"/>
    <w:rsid w:val="00D50C0A"/>
    <w:rsid w:val="00D524E2"/>
    <w:rsid w:val="00D5331C"/>
    <w:rsid w:val="00D535A8"/>
    <w:rsid w:val="00D53E07"/>
    <w:rsid w:val="00D54249"/>
    <w:rsid w:val="00D54A99"/>
    <w:rsid w:val="00D55237"/>
    <w:rsid w:val="00D61FE2"/>
    <w:rsid w:val="00D63E8F"/>
    <w:rsid w:val="00D70F14"/>
    <w:rsid w:val="00D71D03"/>
    <w:rsid w:val="00D725E1"/>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4DE1"/>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1B50"/>
    <w:rsid w:val="00F45131"/>
    <w:rsid w:val="00F46A67"/>
    <w:rsid w:val="00F47888"/>
    <w:rsid w:val="00F53AA9"/>
    <w:rsid w:val="00F53B17"/>
    <w:rsid w:val="00F54225"/>
    <w:rsid w:val="00F55C5A"/>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4127"/>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CE2B1B"/>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CE2B1B"/>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299844123">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microsoft.com/office/2011/relationships/people" Target="people.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6c137e3073de4283"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A48679008</value>
    </field>
    <field name="Objective-Title">
      <value order="0">SRiC - Flintshire - Annual Report -2019-20 - Sandycroft Primary School Flintshire  September 2020</value>
    </field>
    <field name="Objective-Description">
      <value order="0"/>
    </field>
    <field name="Objective-CreationStamp">
      <value order="0">2023-12-08T14:50:24Z</value>
    </field>
    <field name="Objective-IsApproved">
      <value order="0">false</value>
    </field>
    <field name="Objective-IsPublished">
      <value order="0">true</value>
    </field>
    <field name="Objective-DatePublished">
      <value order="0">2024-01-12T12:22:42Z</value>
    </field>
    <field name="Objective-ModificationStamp">
      <value order="0">2024-01-12T12:22:42Z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vA91945829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49742-4F3C-4A8C-87D2-49B50567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7</TotalTime>
  <Pages>15</Pages>
  <Words>2853</Words>
  <Characters>16267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19082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2023-12-08T14:50:00Z</dcterms:created>
  <dcterms:modified xsi:type="dcterms:W3CDTF">2024-01-12T12:22:00Z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A48679008</vt:lpwstr>
  </property>
  <property fmtid="{D5CDD505-2E9C-101B-9397-08002B2CF9AE}" pid="5" name="Objective-Title">
    <vt:lpwstr>SRiC - Flintshire - Annual Report -2019-20 - Sandycroft Primary School Flintshire  September 2020</vt:lpwstr>
  </property>
  <property fmtid="{D5CDD505-2E9C-101B-9397-08002B2CF9AE}" pid="6" name="Objective-Comment">
    <vt:lpwstr/>
  </property>
  <property fmtid="{D5CDD505-2E9C-101B-9397-08002B2CF9AE}" pid="7" name="Objective-CreationStamp">
    <vt:filetime>2023-12-08T14:50:24Z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2024-01-12T12:22:42Z</vt:filetime>
  </property>
  <property fmtid="{D5CDD505-2E9C-101B-9397-08002B2CF9AE}" pid="11" name="Objective-ModificationStamp">
    <vt:filetime>2024-01-12T12:22:42Z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vA91945829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